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8E5" w:rsidRPr="009044F1" w:rsidRDefault="00F508E5" w:rsidP="00F508E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F508E5" w:rsidRPr="00F56310" w:rsidRDefault="00F508E5" w:rsidP="00F508E5">
      <w:pPr>
        <w:spacing w:after="160" w:line="360" w:lineRule="auto"/>
        <w:ind w:firstLine="720"/>
        <w:jc w:val="center"/>
        <w:rPr>
          <w:rFonts w:ascii="GHEA Grapalat" w:hAnsi="GHEA Grapalat"/>
          <w:lang w:bidi="ar-SA"/>
        </w:rPr>
      </w:pPr>
      <w:r w:rsidRPr="00F56310">
        <w:rPr>
          <w:rFonts w:ascii="GHEA Grapalat" w:hAnsi="GHEA Grapalat"/>
          <w:lang w:bidi="ar-SA"/>
        </w:rPr>
        <w:t>О ЗАПРОСЕ КОТИРОВОК</w:t>
      </w:r>
    </w:p>
    <w:p w:rsidR="00F508E5" w:rsidRPr="009044F1" w:rsidRDefault="00F508E5" w:rsidP="00F508E5">
      <w:pPr>
        <w:pStyle w:val="BodyTextIndent"/>
        <w:widowControl w:val="0"/>
        <w:spacing w:after="160" w:line="240" w:lineRule="auto"/>
        <w:ind w:firstLine="0"/>
        <w:jc w:val="center"/>
        <w:rPr>
          <w:rFonts w:ascii="GHEA Grapalat" w:hAnsi="GHEA Grapalat"/>
          <w:i w:val="0"/>
          <w:sz w:val="24"/>
          <w:szCs w:val="24"/>
        </w:rPr>
      </w:pPr>
    </w:p>
    <w:p w:rsidR="00F508E5" w:rsidRPr="009044F1" w:rsidRDefault="00F508E5" w:rsidP="00F508E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Комиссии от </w:t>
      </w:r>
      <w:r w:rsidRPr="003F2866">
        <w:rPr>
          <w:rFonts w:ascii="GHEA Grapalat" w:hAnsi="GHEA Grapalat"/>
          <w:i w:val="0"/>
          <w:sz w:val="24"/>
          <w:szCs w:val="24"/>
        </w:rPr>
        <w:t>23.07.2020 года</w:t>
      </w:r>
      <w:r>
        <w:rPr>
          <w:rFonts w:ascii="GHEA Grapalat" w:hAnsi="GHEA Grapalat"/>
          <w:i w:val="0"/>
          <w:sz w:val="24"/>
          <w:szCs w:val="24"/>
        </w:rPr>
        <w:t xml:space="preserve"> "N 1</w:t>
      </w:r>
      <w:r w:rsidRPr="009044F1">
        <w:rPr>
          <w:rFonts w:ascii="GHEA Grapalat" w:hAnsi="GHEA Grapalat"/>
          <w:i w:val="0"/>
          <w:sz w:val="24"/>
          <w:szCs w:val="24"/>
        </w:rPr>
        <w:t xml:space="preserve">" </w:t>
      </w:r>
    </w:p>
    <w:p w:rsidR="00F508E5" w:rsidRPr="009044F1" w:rsidRDefault="00F508E5" w:rsidP="00F508E5">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b/>
          <w:sz w:val="22"/>
          <w:szCs w:val="22"/>
          <w:lang w:val="af-ZA" w:eastAsia="en-US" w:bidi="ar-SA"/>
        </w:rPr>
        <w:t>ԳՀ– ԳՀԱՇՁԲ-20/11</w:t>
      </w:r>
    </w:p>
    <w:p w:rsidR="00F508E5" w:rsidRPr="009044F1" w:rsidRDefault="00F508E5" w:rsidP="00F508E5">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F56310">
        <w:rPr>
          <w:rFonts w:ascii="GHEA Grapalat" w:hAnsi="GHEA Grapalat"/>
          <w:i w:val="0"/>
          <w:sz w:val="24"/>
          <w:szCs w:val="24"/>
          <w:lang w:bidi="ar-SA"/>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F508E5" w:rsidRPr="00782D60" w:rsidRDefault="00F508E5" w:rsidP="00F508E5">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F508E5" w:rsidRPr="003A1EBB" w:rsidRDefault="00F508E5" w:rsidP="00F508E5">
      <w:pPr>
        <w:pStyle w:val="BodyTextIndent"/>
        <w:widowControl w:val="0"/>
        <w:spacing w:line="240" w:lineRule="auto"/>
        <w:ind w:firstLine="0"/>
        <w:rPr>
          <w:rFonts w:ascii="GHEA Grapalat" w:hAnsi="GHEA Grapalat"/>
          <w:i w:val="0"/>
          <w:sz w:val="24"/>
          <w:szCs w:val="24"/>
        </w:rPr>
      </w:pPr>
      <w:r w:rsidRPr="00D20F52">
        <w:rPr>
          <w:rFonts w:ascii="GHEA Grapalat" w:hAnsi="GHEA Grapalat"/>
          <w:b/>
          <w:i w:val="0"/>
          <w:sz w:val="24"/>
          <w:szCs w:val="24"/>
        </w:rPr>
        <w:t>Установка устройств освещения дороги в о</w:t>
      </w:r>
      <w:r>
        <w:rPr>
          <w:rFonts w:ascii="GHEA Grapalat" w:hAnsi="GHEA Grapalat"/>
          <w:b/>
          <w:i w:val="0"/>
          <w:sz w:val="24"/>
          <w:szCs w:val="24"/>
        </w:rPr>
        <w:t xml:space="preserve">бщине Гарни Котайкской области </w:t>
      </w:r>
      <w:r w:rsidRPr="00733EFD">
        <w:rPr>
          <w:rFonts w:ascii="GHEA Grapalat" w:hAnsi="GHEA Grapalat"/>
          <w:i w:val="0"/>
          <w:sz w:val="24"/>
          <w:szCs w:val="24"/>
        </w:rPr>
        <w:t xml:space="preserve"> </w:t>
      </w:r>
      <w:r>
        <w:rPr>
          <w:rFonts w:ascii="GHEA Grapalat" w:hAnsi="GHEA Grapalat"/>
          <w:i w:val="0"/>
          <w:sz w:val="24"/>
          <w:szCs w:val="24"/>
        </w:rPr>
        <w:t>(далее — договор).</w:t>
      </w:r>
    </w:p>
    <w:p w:rsidR="00F508E5" w:rsidRPr="009044F1" w:rsidRDefault="00F508E5" w:rsidP="00F508E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F508E5" w:rsidRPr="003F762C" w:rsidRDefault="00F508E5" w:rsidP="00F508E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F508E5" w:rsidRPr="009044F1" w:rsidRDefault="00F508E5" w:rsidP="00F508E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w:t>
      </w:r>
      <w:r>
        <w:rPr>
          <w:rFonts w:ascii="GHEA Grapalat" w:hAnsi="GHEA Grapalat"/>
          <w:i w:val="0"/>
          <w:sz w:val="24"/>
          <w:szCs w:val="24"/>
        </w:rPr>
        <w:t xml:space="preserve"> обратиться к заказчику до </w:t>
      </w:r>
      <w:r w:rsidRPr="00733EFD">
        <w:rPr>
          <w:rFonts w:ascii="GHEA Grapalat" w:hAnsi="GHEA Grapalat"/>
          <w:b/>
          <w:i w:val="0"/>
          <w:sz w:val="24"/>
          <w:szCs w:val="24"/>
        </w:rPr>
        <w:t>12:00 часов 7-го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F508E5" w:rsidRPr="00D5443D" w:rsidRDefault="00F508E5" w:rsidP="00F508E5">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F508E5" w:rsidRPr="001B32D9" w:rsidRDefault="00F508E5" w:rsidP="00F508E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F508E5" w:rsidRDefault="00F508E5" w:rsidP="00F508E5">
      <w:pPr>
        <w:pStyle w:val="BodyTextIndent"/>
        <w:widowControl w:val="0"/>
        <w:spacing w:after="16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F56310">
        <w:rPr>
          <w:rFonts w:ascii="GHEA Grapalat" w:hAnsi="GHEA Grapalat"/>
          <w:b/>
          <w:i w:val="0"/>
          <w:sz w:val="24"/>
          <w:szCs w:val="24"/>
          <w:lang w:bidi="ar-SA"/>
        </w:rPr>
        <w:t>Котайкский марз, Гарни, Шаумян 4</w:t>
      </w:r>
      <w:r>
        <w:rPr>
          <w:rFonts w:ascii="GHEA Grapalat" w:hAnsi="GHEA Grapalat"/>
          <w:b/>
          <w:i w:val="0"/>
          <w:sz w:val="24"/>
          <w:szCs w:val="24"/>
          <w:lang w:bidi="ar-SA"/>
        </w:rPr>
        <w:t xml:space="preserve"> </w:t>
      </w:r>
      <w:r w:rsidRPr="000F0CA8">
        <w:rPr>
          <w:rFonts w:ascii="GHEA Grapalat" w:hAnsi="GHEA Grapalat"/>
          <w:i w:val="0"/>
          <w:sz w:val="24"/>
          <w:szCs w:val="24"/>
        </w:rPr>
        <w:t xml:space="preserve">в документарной форме, до </w:t>
      </w:r>
      <w:r w:rsidRPr="00733EFD">
        <w:rPr>
          <w:rFonts w:ascii="GHEA Grapalat" w:hAnsi="GHEA Grapalat"/>
          <w:b/>
          <w:i w:val="0"/>
          <w:sz w:val="24"/>
          <w:szCs w:val="24"/>
        </w:rPr>
        <w:t>12:00 часов 7-го</w:t>
      </w:r>
      <w:r w:rsidRPr="000F0CA8">
        <w:rPr>
          <w:rFonts w:ascii="GHEA Grapalat" w:hAnsi="GHEA Grapalat"/>
          <w:i w:val="0"/>
          <w:sz w:val="24"/>
          <w:szCs w:val="24"/>
        </w:rPr>
        <w:t xml:space="preserve"> дня со дня опубликования настоящего объявления. Кроме армянского языка </w:t>
      </w:r>
      <w:r w:rsidRPr="000F0CA8">
        <w:rPr>
          <w:rFonts w:ascii="GHEA Grapalat" w:hAnsi="GHEA Grapalat"/>
          <w:i w:val="0"/>
          <w:sz w:val="24"/>
          <w:szCs w:val="24"/>
        </w:rPr>
        <w:lastRenderedPageBreak/>
        <w:t>заявки могут быть поданы также на английском или русско</w:t>
      </w:r>
      <w:r>
        <w:rPr>
          <w:rFonts w:ascii="GHEA Grapalat" w:hAnsi="GHEA Grapalat"/>
          <w:i w:val="0"/>
          <w:sz w:val="24"/>
          <w:szCs w:val="24"/>
        </w:rPr>
        <w:t>м языке.</w:t>
      </w:r>
    </w:p>
    <w:p w:rsidR="00F508E5" w:rsidRPr="00AF4D08" w:rsidRDefault="00F508E5" w:rsidP="00F508E5">
      <w:pPr>
        <w:pStyle w:val="BodyTextIndent"/>
        <w:widowControl w:val="0"/>
        <w:spacing w:after="160"/>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Pr="00F56310">
        <w:rPr>
          <w:rFonts w:ascii="GHEA Grapalat" w:hAnsi="GHEA Grapalat"/>
          <w:b/>
          <w:i w:val="0"/>
          <w:sz w:val="24"/>
          <w:szCs w:val="24"/>
          <w:lang w:bidi="ar-SA"/>
        </w:rPr>
        <w:t xml:space="preserve">Котайкский марз, Гарни, Шаумян </w:t>
      </w:r>
      <w:r w:rsidRPr="00AF4D08">
        <w:rPr>
          <w:rFonts w:ascii="GHEA Grapalat" w:hAnsi="GHEA Grapalat"/>
          <w:b/>
          <w:i w:val="0"/>
          <w:sz w:val="24"/>
          <w:szCs w:val="24"/>
          <w:lang w:bidi="ar-SA"/>
        </w:rPr>
        <w:t>4</w:t>
      </w:r>
      <w:r w:rsidRPr="003F2866">
        <w:rPr>
          <w:rFonts w:ascii="GHEA Grapalat" w:hAnsi="GHEA Grapalat"/>
          <w:b/>
          <w:i w:val="0"/>
          <w:sz w:val="24"/>
          <w:szCs w:val="24"/>
          <w:lang w:bidi="ar-SA"/>
        </w:rPr>
        <w:t xml:space="preserve">, </w:t>
      </w:r>
      <w:r w:rsidRPr="003F2866">
        <w:rPr>
          <w:rFonts w:ascii="GHEA Grapalat" w:hAnsi="GHEA Grapalat"/>
          <w:i w:val="0"/>
          <w:sz w:val="24"/>
          <w:szCs w:val="24"/>
        </w:rPr>
        <w:t xml:space="preserve"> </w:t>
      </w:r>
      <w:r w:rsidRPr="003F2866">
        <w:rPr>
          <w:rFonts w:ascii="GHEA Grapalat" w:hAnsi="GHEA Grapalat"/>
          <w:b/>
          <w:i w:val="0"/>
          <w:sz w:val="24"/>
          <w:szCs w:val="24"/>
        </w:rPr>
        <w:t xml:space="preserve">в  12:00   часов </w:t>
      </w:r>
      <w:r>
        <w:rPr>
          <w:rFonts w:ascii="GHEA Grapalat" w:hAnsi="GHEA Grapalat"/>
          <w:b/>
          <w:i w:val="0"/>
          <w:sz w:val="24"/>
          <w:szCs w:val="24"/>
        </w:rPr>
        <w:t xml:space="preserve"> </w:t>
      </w:r>
      <w:r w:rsidRPr="003F2866">
        <w:rPr>
          <w:rFonts w:ascii="GHEA Grapalat" w:hAnsi="GHEA Grapalat"/>
          <w:b/>
          <w:i w:val="0"/>
          <w:sz w:val="24"/>
          <w:szCs w:val="24"/>
        </w:rPr>
        <w:t>31. 07. 2020.</w:t>
      </w:r>
    </w:p>
    <w:p w:rsidR="00F508E5" w:rsidRPr="001B32D9" w:rsidRDefault="00F508E5" w:rsidP="00F508E5">
      <w:pPr>
        <w:pStyle w:val="BodyTextIndent"/>
        <w:widowControl w:val="0"/>
        <w:spacing w:after="160" w:line="240" w:lineRule="auto"/>
        <w:ind w:firstLine="567"/>
        <w:rPr>
          <w:rFonts w:ascii="GHEA Grapalat" w:hAnsi="GHEA Grapalat"/>
          <w:i w:val="0"/>
          <w:sz w:val="24"/>
          <w:szCs w:val="24"/>
        </w:rPr>
      </w:pPr>
      <w:r w:rsidRPr="00AF4D08">
        <w:rPr>
          <w:rFonts w:ascii="GHEA Grapalat" w:hAnsi="GHEA Grapalat"/>
          <w:i w:val="0"/>
          <w:sz w:val="24"/>
          <w:szCs w:val="24"/>
        </w:rPr>
        <w:t>Жалобы относительно настоящей процедуры</w:t>
      </w:r>
      <w:r w:rsidRPr="009044F1">
        <w:rPr>
          <w:rFonts w:ascii="GHEA Grapalat" w:hAnsi="GHEA Grapalat"/>
          <w:i w:val="0"/>
          <w:sz w:val="24"/>
          <w:szCs w:val="24"/>
        </w:rPr>
        <w:t xml:space="preserve">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F508E5" w:rsidRPr="003A1EBB" w:rsidRDefault="00F508E5" w:rsidP="00F508E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F508E5" w:rsidRPr="00AF4D08" w:rsidRDefault="00F508E5" w:rsidP="00F508E5">
      <w:pPr>
        <w:spacing w:line="360" w:lineRule="auto"/>
        <w:ind w:firstLine="567"/>
        <w:jc w:val="both"/>
        <w:rPr>
          <w:rFonts w:ascii="GHEA Grapalat" w:hAnsi="GHEA Grapalat"/>
          <w:b/>
          <w:sz w:val="16"/>
          <w:lang w:bidi="ar-SA"/>
        </w:rPr>
      </w:pPr>
      <w:r w:rsidRPr="00AF4D08">
        <w:rPr>
          <w:rFonts w:ascii="GHEA Grapalat" w:hAnsi="GHEA Grapalat"/>
          <w:b/>
          <w:u w:val="single"/>
          <w:lang w:bidi="ar-SA"/>
        </w:rPr>
        <w:t>Р. Асатрян</w:t>
      </w:r>
    </w:p>
    <w:p w:rsidR="00F508E5" w:rsidRPr="00AF4D08" w:rsidRDefault="00F508E5" w:rsidP="00F508E5">
      <w:pPr>
        <w:spacing w:after="160" w:line="360" w:lineRule="auto"/>
        <w:ind w:left="2694"/>
        <w:jc w:val="both"/>
        <w:rPr>
          <w:rFonts w:ascii="GHEA Grapalat" w:hAnsi="GHEA Grapalat"/>
          <w:b/>
          <w:lang w:bidi="ar-SA"/>
        </w:rPr>
      </w:pPr>
    </w:p>
    <w:p w:rsidR="00F508E5" w:rsidRPr="00AF4D08" w:rsidRDefault="00F508E5" w:rsidP="00F508E5">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096 50 50 09</w:t>
      </w:r>
    </w:p>
    <w:p w:rsidR="00F508E5" w:rsidRPr="00AF4D08" w:rsidRDefault="00F508E5" w:rsidP="00F508E5">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F508E5" w:rsidRPr="00AF4D08" w:rsidRDefault="00F508E5" w:rsidP="00F508E5">
      <w:pPr>
        <w:spacing w:after="160"/>
        <w:jc w:val="both"/>
        <w:rPr>
          <w:rFonts w:ascii="GHEA Grapalat" w:hAnsi="GHEA Grapalat"/>
          <w:b/>
          <w:u w:val="single"/>
          <w:lang w:bidi="ar-SA"/>
        </w:rPr>
      </w:pPr>
    </w:p>
    <w:p w:rsidR="00F508E5" w:rsidRPr="00AF4D08" w:rsidRDefault="00F508E5" w:rsidP="00F508E5">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F508E5" w:rsidRPr="00D5443D" w:rsidRDefault="00F508E5" w:rsidP="00F508E5">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F508E5" w:rsidRPr="009044F1" w:rsidRDefault="00F508E5" w:rsidP="00F508E5">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F508E5" w:rsidRPr="004D60F6" w:rsidRDefault="00F508E5" w:rsidP="00F508E5">
      <w:pPr>
        <w:pStyle w:val="BodyTextIndent"/>
        <w:widowControl w:val="0"/>
        <w:spacing w:after="160" w:line="240" w:lineRule="auto"/>
        <w:ind w:firstLine="0"/>
        <w:jc w:val="right"/>
        <w:rPr>
          <w:rFonts w:ascii="GHEA Grapalat" w:hAnsi="GHEA Grapalat"/>
          <w:i w:val="0"/>
          <w:sz w:val="24"/>
          <w:szCs w:val="24"/>
        </w:rPr>
      </w:pPr>
      <w:r w:rsidRPr="009044F1">
        <w:rPr>
          <w:rFonts w:ascii="GHEA Grapalat" w:hAnsi="GHEA Grapalat"/>
        </w:rPr>
        <w:t xml:space="preserve">Решением Оценочной комиссии </w:t>
      </w:r>
      <w:r w:rsidRPr="00D25B2A">
        <w:rPr>
          <w:rFonts w:ascii="GHEA Grapalat" w:hAnsi="GHEA Grapalat"/>
          <w:lang w:bidi="ar-SA"/>
        </w:rPr>
        <w:t>запрос котировок</w:t>
      </w:r>
      <w:r w:rsidRPr="001B32D9">
        <w:rPr>
          <w:rFonts w:ascii="GHEA Grapalat" w:hAnsi="GHEA Grapalat" w:cs="Sylfaen"/>
        </w:rPr>
        <w:br/>
      </w:r>
      <w:r w:rsidRPr="009044F1">
        <w:rPr>
          <w:rFonts w:ascii="GHEA Grapalat" w:hAnsi="GHEA Grapalat"/>
        </w:rPr>
        <w:t xml:space="preserve">под кодом </w:t>
      </w:r>
      <w:r w:rsidRPr="00733EFD">
        <w:rPr>
          <w:rFonts w:ascii="GHEA Grapalat" w:hAnsi="GHEA Grapalat"/>
          <w:b/>
          <w:sz w:val="22"/>
          <w:szCs w:val="22"/>
          <w:lang w:val="af-ZA" w:eastAsia="en-US" w:bidi="ar-SA"/>
        </w:rPr>
        <w:t>ԳՀ– ԳՀԱՇՁԲ-20/1</w:t>
      </w:r>
      <w:r>
        <w:rPr>
          <w:rFonts w:ascii="GHEA Grapalat" w:hAnsi="GHEA Grapalat"/>
          <w:b/>
          <w:sz w:val="22"/>
          <w:szCs w:val="22"/>
          <w:lang w:val="af-ZA" w:eastAsia="en-US" w:bidi="ar-SA"/>
        </w:rPr>
        <w:t>1</w:t>
      </w:r>
      <w:r w:rsidRPr="00AF4D08">
        <w:rPr>
          <w:rFonts w:ascii="GHEA Grapalat" w:hAnsi="GHEA Grapalat" w:cs="Times Armenian"/>
          <w:b/>
          <w:i w:val="0"/>
        </w:rPr>
        <w:br/>
      </w:r>
      <w:r w:rsidRPr="003F2866">
        <w:rPr>
          <w:rFonts w:ascii="GHEA Grapalat" w:hAnsi="GHEA Grapalat"/>
          <w:b/>
          <w:i w:val="0"/>
        </w:rPr>
        <w:t xml:space="preserve">№ </w:t>
      </w:r>
      <w:r>
        <w:rPr>
          <w:rFonts w:ascii="GHEA Grapalat" w:hAnsi="GHEA Grapalat"/>
          <w:b/>
          <w:i w:val="0"/>
        </w:rPr>
        <w:t xml:space="preserve">1  от   </w:t>
      </w:r>
      <w:r w:rsidRPr="004D60F6">
        <w:rPr>
          <w:rFonts w:ascii="GHEA Grapalat" w:hAnsi="GHEA Grapalat"/>
          <w:b/>
          <w:i w:val="0"/>
        </w:rPr>
        <w:t>23</w:t>
      </w:r>
      <w:r w:rsidRPr="003F2866">
        <w:rPr>
          <w:rFonts w:ascii="GHEA Grapalat" w:hAnsi="GHEA Grapalat"/>
          <w:b/>
          <w:i w:val="0"/>
        </w:rPr>
        <w:t>.</w:t>
      </w:r>
      <w:r w:rsidRPr="004D60F6">
        <w:rPr>
          <w:rFonts w:ascii="GHEA Grapalat" w:hAnsi="GHEA Grapalat"/>
          <w:b/>
          <w:i w:val="0"/>
        </w:rPr>
        <w:t xml:space="preserve"> </w:t>
      </w:r>
      <w:r w:rsidRPr="003F2866">
        <w:rPr>
          <w:rFonts w:ascii="GHEA Grapalat" w:hAnsi="GHEA Grapalat"/>
          <w:b/>
          <w:i w:val="0"/>
        </w:rPr>
        <w:t>07. 2020г.</w:t>
      </w:r>
    </w:p>
    <w:p w:rsidR="00F508E5" w:rsidRPr="009044F1" w:rsidRDefault="00F508E5" w:rsidP="00F508E5">
      <w:pPr>
        <w:pStyle w:val="BodyText"/>
        <w:widowControl w:val="0"/>
        <w:spacing w:after="160"/>
        <w:ind w:right="-7" w:firstLine="567"/>
        <w:jc w:val="center"/>
        <w:rPr>
          <w:rFonts w:ascii="GHEA Grapalat" w:hAnsi="GHEA Grapalat"/>
        </w:rPr>
      </w:pPr>
    </w:p>
    <w:p w:rsidR="00F508E5" w:rsidRPr="003A1EBB" w:rsidRDefault="00F508E5" w:rsidP="00F508E5">
      <w:pPr>
        <w:pStyle w:val="BodyText"/>
        <w:widowControl w:val="0"/>
        <w:spacing w:after="160"/>
        <w:ind w:right="-7" w:firstLine="567"/>
        <w:jc w:val="center"/>
        <w:rPr>
          <w:rFonts w:ascii="GHEA Grapalat" w:hAnsi="GHEA Grapalat"/>
        </w:rPr>
      </w:pPr>
    </w:p>
    <w:p w:rsidR="00F508E5" w:rsidRPr="003A1EBB" w:rsidRDefault="00F508E5" w:rsidP="00F508E5">
      <w:pPr>
        <w:pStyle w:val="BodyText"/>
        <w:widowControl w:val="0"/>
        <w:spacing w:after="160"/>
        <w:ind w:right="-7" w:firstLine="567"/>
        <w:jc w:val="center"/>
        <w:rPr>
          <w:rFonts w:ascii="GHEA Grapalat" w:hAnsi="GHEA Grapalat"/>
        </w:rPr>
      </w:pPr>
    </w:p>
    <w:p w:rsidR="00F508E5" w:rsidRPr="009044F1" w:rsidRDefault="00F508E5" w:rsidP="00F508E5">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F508E5" w:rsidRPr="003A1EBB" w:rsidRDefault="00F508E5" w:rsidP="00F508E5">
      <w:pPr>
        <w:pStyle w:val="BodyText"/>
        <w:widowControl w:val="0"/>
        <w:spacing w:after="160"/>
        <w:ind w:right="-7" w:firstLine="567"/>
        <w:jc w:val="center"/>
        <w:rPr>
          <w:rFonts w:ascii="GHEA Grapalat" w:hAnsi="GHEA Grapalat"/>
        </w:rPr>
      </w:pPr>
    </w:p>
    <w:p w:rsidR="00F508E5" w:rsidRPr="003A1EBB" w:rsidRDefault="00F508E5" w:rsidP="00F508E5">
      <w:pPr>
        <w:pStyle w:val="BodyText"/>
        <w:widowControl w:val="0"/>
        <w:spacing w:after="160"/>
        <w:ind w:right="-7" w:firstLine="567"/>
        <w:jc w:val="center"/>
        <w:rPr>
          <w:rFonts w:ascii="GHEA Grapalat" w:hAnsi="GHEA Grapalat"/>
        </w:rPr>
      </w:pPr>
    </w:p>
    <w:p w:rsidR="00F508E5" w:rsidRPr="003A1EBB" w:rsidRDefault="00F508E5" w:rsidP="00F508E5">
      <w:pPr>
        <w:pStyle w:val="BodyText"/>
        <w:widowControl w:val="0"/>
        <w:spacing w:after="160"/>
        <w:ind w:right="-7" w:firstLine="567"/>
        <w:jc w:val="center"/>
        <w:rPr>
          <w:rFonts w:ascii="GHEA Grapalat" w:hAnsi="GHEA Grapalat"/>
        </w:rPr>
      </w:pPr>
    </w:p>
    <w:p w:rsidR="00F508E5" w:rsidRPr="009044F1" w:rsidRDefault="00F508E5" w:rsidP="00F508E5">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F508E5" w:rsidRPr="009044F1" w:rsidRDefault="00F508E5" w:rsidP="00F508E5">
      <w:pPr>
        <w:pStyle w:val="BodyText"/>
        <w:widowControl w:val="0"/>
        <w:spacing w:after="160"/>
        <w:ind w:right="-7" w:firstLine="567"/>
        <w:jc w:val="center"/>
        <w:rPr>
          <w:rFonts w:ascii="GHEA Grapalat" w:hAnsi="GHEA Grapalat" w:cs="Sylfaen"/>
        </w:rPr>
      </w:pPr>
    </w:p>
    <w:p w:rsidR="00F508E5" w:rsidRPr="009044F1" w:rsidRDefault="00F508E5" w:rsidP="00F508E5">
      <w:pPr>
        <w:pStyle w:val="BodyText"/>
        <w:widowControl w:val="0"/>
        <w:spacing w:after="160"/>
        <w:ind w:right="-7" w:firstLine="567"/>
        <w:jc w:val="center"/>
        <w:rPr>
          <w:rFonts w:ascii="GHEA Grapalat" w:hAnsi="GHEA Grapalat" w:cs="Sylfaen"/>
        </w:rPr>
      </w:pPr>
    </w:p>
    <w:p w:rsidR="00F508E5" w:rsidRPr="009044F1" w:rsidRDefault="00F508E5" w:rsidP="00F508E5">
      <w:pPr>
        <w:pStyle w:val="BodyText"/>
        <w:widowControl w:val="0"/>
        <w:spacing w:after="160"/>
        <w:ind w:right="-7"/>
        <w:jc w:val="center"/>
        <w:rPr>
          <w:rFonts w:ascii="GHEA Grapalat" w:hAnsi="GHEA Grapalat"/>
        </w:rPr>
      </w:pPr>
      <w:r w:rsidRPr="009044F1">
        <w:rPr>
          <w:rFonts w:ascii="GHEA Grapalat" w:hAnsi="GHEA Grapalat"/>
        </w:rPr>
        <w:t xml:space="preserve">НА </w:t>
      </w:r>
      <w:r w:rsidRPr="00F56310">
        <w:rPr>
          <w:rFonts w:ascii="GHEA Grapalat" w:hAnsi="GHEA Grapalat"/>
          <w:lang w:bidi="ar-SA"/>
        </w:rPr>
        <w:t>ЗАПРОСЕ КОТИРОВОК</w:t>
      </w:r>
      <w:r w:rsidRPr="009044F1">
        <w:rPr>
          <w:rFonts w:ascii="GHEA Grapalat" w:hAnsi="GHEA Grapalat"/>
        </w:rPr>
        <w:t>, ОБЪЯВЛЕННЫЙ С ЦЕЛЬЮ ПРИОБРЕТЕНИЯ "</w:t>
      </w:r>
      <w:r w:rsidRPr="005B72F2">
        <w:rPr>
          <w:rFonts w:ascii="GHEA Grapalat" w:hAnsi="GHEA Grapalat"/>
          <w:b/>
          <w:i/>
        </w:rPr>
        <w:t xml:space="preserve"> </w:t>
      </w:r>
      <w:r w:rsidRPr="00D20F52">
        <w:rPr>
          <w:rFonts w:ascii="GHEA Grapalat" w:hAnsi="GHEA Grapalat"/>
          <w:b/>
        </w:rPr>
        <w:t>Установка устройств освещения дороги в о</w:t>
      </w:r>
      <w:r>
        <w:rPr>
          <w:rFonts w:ascii="GHEA Grapalat" w:hAnsi="GHEA Grapalat"/>
          <w:b/>
        </w:rPr>
        <w:t>бщине Гарни Котайкской области</w:t>
      </w:r>
      <w:r w:rsidRPr="009044F1">
        <w:rPr>
          <w:rFonts w:ascii="GHEA Grapalat" w:hAnsi="GHEA Grapalat"/>
        </w:rPr>
        <w:t xml:space="preserve"> " ДЛЯ НУЖД "</w:t>
      </w:r>
      <w:r w:rsidRPr="005B72F2">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r w:rsidRPr="009044F1">
        <w:rPr>
          <w:rFonts w:ascii="GHEA Grapalat" w:hAnsi="GHEA Grapalat"/>
        </w:rPr>
        <w:t>"</w:t>
      </w:r>
    </w:p>
    <w:p w:rsidR="00F508E5" w:rsidRPr="009044F1" w:rsidRDefault="00F508E5" w:rsidP="00F508E5">
      <w:pPr>
        <w:pStyle w:val="BodyText"/>
        <w:widowControl w:val="0"/>
        <w:spacing w:after="160"/>
        <w:ind w:right="-7" w:firstLine="567"/>
        <w:jc w:val="center"/>
        <w:rPr>
          <w:rFonts w:ascii="GHEA Grapalat" w:hAnsi="GHEA Grapalat"/>
        </w:rPr>
      </w:pPr>
    </w:p>
    <w:p w:rsidR="00F508E5" w:rsidRPr="009044F1" w:rsidRDefault="00F508E5" w:rsidP="00F508E5">
      <w:pPr>
        <w:pStyle w:val="BodyText"/>
        <w:widowControl w:val="0"/>
        <w:spacing w:after="160"/>
        <w:ind w:right="-7" w:firstLine="567"/>
        <w:jc w:val="center"/>
        <w:rPr>
          <w:rFonts w:ascii="GHEA Grapalat" w:hAnsi="GHEA Grapalat"/>
        </w:rPr>
      </w:pPr>
    </w:p>
    <w:p w:rsidR="00F508E5" w:rsidRDefault="00F508E5" w:rsidP="00F508E5">
      <w:pPr>
        <w:rPr>
          <w:rFonts w:ascii="GHEA Grapalat" w:hAnsi="GHEA Grapalat"/>
        </w:rPr>
      </w:pPr>
      <w:r>
        <w:rPr>
          <w:rFonts w:ascii="GHEA Grapalat" w:hAnsi="GHEA Grapalat"/>
        </w:rPr>
        <w:br w:type="page"/>
      </w:r>
    </w:p>
    <w:p w:rsidR="00F508E5" w:rsidRPr="009044F1" w:rsidRDefault="00F508E5" w:rsidP="00F508E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F508E5" w:rsidRDefault="00F508E5" w:rsidP="00F508E5">
      <w:pPr>
        <w:rPr>
          <w:rFonts w:ascii="GHEA Grapalat" w:hAnsi="GHEA Grapalat"/>
          <w:b/>
        </w:rPr>
      </w:pPr>
      <w:r>
        <w:rPr>
          <w:rFonts w:ascii="GHEA Grapalat" w:hAnsi="GHEA Grapalat"/>
          <w:b/>
        </w:rPr>
        <w:br w:type="page"/>
      </w:r>
    </w:p>
    <w:p w:rsidR="00F508E5" w:rsidRPr="009044F1" w:rsidRDefault="00F508E5" w:rsidP="00F508E5">
      <w:pPr>
        <w:widowControl w:val="0"/>
        <w:spacing w:after="160"/>
        <w:jc w:val="center"/>
        <w:rPr>
          <w:rFonts w:ascii="GHEA Grapalat" w:hAnsi="GHEA Grapalat"/>
          <w:b/>
        </w:rPr>
      </w:pPr>
      <w:r w:rsidRPr="009044F1">
        <w:rPr>
          <w:rFonts w:ascii="GHEA Grapalat" w:hAnsi="GHEA Grapalat"/>
          <w:b/>
        </w:rPr>
        <w:lastRenderedPageBreak/>
        <w:t>СОДЕРЖАНИЕ</w:t>
      </w:r>
    </w:p>
    <w:p w:rsidR="00F508E5" w:rsidRPr="009044F1" w:rsidRDefault="00F508E5" w:rsidP="00F508E5">
      <w:pPr>
        <w:widowControl w:val="0"/>
        <w:spacing w:after="160"/>
        <w:ind w:firstLine="567"/>
        <w:jc w:val="center"/>
        <w:rPr>
          <w:rFonts w:ascii="GHEA Grapalat" w:hAnsi="GHEA Grapalat"/>
          <w:i/>
        </w:rPr>
      </w:pPr>
    </w:p>
    <w:p w:rsidR="00F508E5" w:rsidRPr="00EC400D" w:rsidRDefault="00F508E5" w:rsidP="00F508E5">
      <w:pPr>
        <w:widowControl w:val="0"/>
        <w:jc w:val="center"/>
        <w:rPr>
          <w:rFonts w:ascii="GHEA Grapalat" w:hAnsi="GHEA Grapalat"/>
          <w:sz w:val="20"/>
          <w:szCs w:val="20"/>
        </w:rPr>
      </w:pPr>
      <w:r w:rsidRPr="00D20F52">
        <w:rPr>
          <w:rFonts w:ascii="GHEA Grapalat" w:hAnsi="GHEA Grapalat"/>
          <w:b/>
        </w:rPr>
        <w:t>Установка устройств освещения дороги в о</w:t>
      </w:r>
      <w:r>
        <w:rPr>
          <w:rFonts w:ascii="GHEA Grapalat" w:hAnsi="GHEA Grapalat"/>
          <w:b/>
        </w:rPr>
        <w:t xml:space="preserve">бщине Гарни Котайкской области </w:t>
      </w:r>
      <w:r w:rsidRPr="002E069D">
        <w:rPr>
          <w:rFonts w:ascii="GHEA Grapalat" w:hAnsi="GHEA Grapalat"/>
          <w:b/>
        </w:rPr>
        <w:t>ДЛЯ НУЖД</w:t>
      </w:r>
      <w:r w:rsidRPr="00EC400D">
        <w:rPr>
          <w:rFonts w:ascii="GHEA Grapalat" w:hAnsi="GHEA Grapalat"/>
        </w:rPr>
        <w:t xml:space="preserve"> </w:t>
      </w:r>
      <w:r w:rsidRPr="00F56310">
        <w:rPr>
          <w:rFonts w:ascii="GHEA Grapalat" w:hAnsi="GHEA Grapalat"/>
          <w:b/>
          <w:i/>
          <w:lang w:bidi="ar-SA"/>
        </w:rPr>
        <w:t>Гарнинский муниципалитет</w:t>
      </w:r>
      <w:r w:rsidRPr="00EC400D">
        <w:rPr>
          <w:rFonts w:ascii="GHEA Grapalat" w:hAnsi="GHEA Grapalat"/>
          <w:sz w:val="20"/>
          <w:szCs w:val="20"/>
        </w:rPr>
        <w:t>)</w:t>
      </w:r>
    </w:p>
    <w:p w:rsidR="00F508E5" w:rsidRPr="003A1EBB" w:rsidRDefault="00F508E5" w:rsidP="00F508E5">
      <w:pPr>
        <w:widowControl w:val="0"/>
        <w:spacing w:after="160"/>
        <w:ind w:firstLine="567"/>
        <w:jc w:val="center"/>
        <w:rPr>
          <w:rFonts w:ascii="GHEA Grapalat" w:hAnsi="GHEA Grapalat"/>
        </w:rPr>
      </w:pPr>
    </w:p>
    <w:p w:rsidR="00F508E5" w:rsidRPr="009044F1" w:rsidRDefault="00F508E5" w:rsidP="00F508E5">
      <w:pPr>
        <w:widowControl w:val="0"/>
        <w:spacing w:after="160"/>
        <w:jc w:val="center"/>
        <w:rPr>
          <w:rFonts w:ascii="GHEA Grapalat" w:hAnsi="GHEA Grapalat"/>
          <w:i/>
        </w:rPr>
      </w:pPr>
      <w:r w:rsidRPr="009044F1">
        <w:rPr>
          <w:rFonts w:ascii="GHEA Grapalat" w:hAnsi="GHEA Grapalat"/>
          <w:b/>
        </w:rPr>
        <w:t xml:space="preserve">ПРИГЛАШЕНИЯ НА </w:t>
      </w:r>
      <w:r w:rsidRPr="00726275">
        <w:rPr>
          <w:rFonts w:ascii="GHEA Grapalat" w:hAnsi="GHEA Grapalat"/>
          <w:b/>
        </w:rPr>
        <w:t>ЗАПРОСЕ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F508E5" w:rsidRPr="009044F1" w:rsidRDefault="00F508E5" w:rsidP="00F508E5">
      <w:pPr>
        <w:widowControl w:val="0"/>
        <w:spacing w:after="160"/>
        <w:jc w:val="center"/>
        <w:rPr>
          <w:rFonts w:ascii="GHEA Grapalat" w:hAnsi="GHEA Grapalat" w:cs="Sylfaen"/>
          <w:b/>
        </w:rPr>
      </w:pPr>
    </w:p>
    <w:p w:rsidR="00F508E5" w:rsidRPr="008842CE" w:rsidRDefault="00F508E5" w:rsidP="00F508E5">
      <w:pPr>
        <w:widowControl w:val="0"/>
        <w:spacing w:after="160"/>
        <w:jc w:val="center"/>
        <w:rPr>
          <w:rFonts w:ascii="GHEA Grapalat" w:hAnsi="GHEA Grapalat"/>
          <w:b/>
        </w:rPr>
      </w:pPr>
      <w:r w:rsidRPr="009044F1">
        <w:rPr>
          <w:rFonts w:ascii="GHEA Grapalat" w:hAnsi="GHEA Grapalat"/>
          <w:b/>
        </w:rPr>
        <w:t>ЧАСТЬ I.</w:t>
      </w:r>
    </w:p>
    <w:p w:rsidR="00F508E5" w:rsidRPr="008842CE" w:rsidRDefault="00F508E5" w:rsidP="00F508E5">
      <w:pPr>
        <w:widowControl w:val="0"/>
        <w:spacing w:after="160"/>
        <w:jc w:val="center"/>
        <w:rPr>
          <w:rFonts w:ascii="GHEA Grapalat" w:hAnsi="GHEA Grapalat"/>
        </w:rPr>
      </w:pPr>
    </w:p>
    <w:p w:rsidR="00F508E5" w:rsidRPr="009044F1"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F508E5" w:rsidRPr="009044F1"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F508E5" w:rsidRPr="00543BAE"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F508E5" w:rsidRPr="009044F1" w:rsidRDefault="00F508E5" w:rsidP="00F508E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F508E5" w:rsidRPr="009044F1" w:rsidRDefault="00F508E5" w:rsidP="00F508E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F508E5" w:rsidRPr="009044F1"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F508E5" w:rsidRPr="008842CE" w:rsidRDefault="00F508E5" w:rsidP="00F508E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F508E5" w:rsidRPr="003A1EBB"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F508E5" w:rsidRPr="009044F1"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F508E5" w:rsidRPr="003A1EBB"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F508E5" w:rsidRPr="00543BAE"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F508E5" w:rsidRDefault="00F508E5" w:rsidP="00F508E5">
      <w:pPr>
        <w:widowControl w:val="0"/>
        <w:spacing w:after="160"/>
        <w:jc w:val="center"/>
        <w:rPr>
          <w:rFonts w:ascii="GHEA Grapalat" w:hAnsi="GHEA Grapalat"/>
          <w:b/>
        </w:rPr>
      </w:pPr>
    </w:p>
    <w:p w:rsidR="00F508E5" w:rsidRDefault="00F508E5" w:rsidP="00F508E5">
      <w:pPr>
        <w:widowControl w:val="0"/>
        <w:spacing w:after="160"/>
        <w:jc w:val="center"/>
        <w:rPr>
          <w:rFonts w:ascii="GHEA Grapalat" w:hAnsi="GHEA Grapalat"/>
          <w:b/>
        </w:rPr>
      </w:pPr>
    </w:p>
    <w:p w:rsidR="00F508E5" w:rsidRPr="00374F4A" w:rsidRDefault="00F508E5" w:rsidP="00F508E5">
      <w:pPr>
        <w:widowControl w:val="0"/>
        <w:spacing w:after="160"/>
        <w:jc w:val="center"/>
        <w:rPr>
          <w:rFonts w:ascii="GHEA Grapalat" w:hAnsi="GHEA Grapalat"/>
          <w:b/>
        </w:rPr>
      </w:pPr>
      <w:r>
        <w:rPr>
          <w:rFonts w:ascii="GHEA Grapalat" w:hAnsi="GHEA Grapalat"/>
          <w:b/>
        </w:rPr>
        <w:t xml:space="preserve">ЧАСТЬ II. </w:t>
      </w:r>
    </w:p>
    <w:p w:rsidR="00F508E5" w:rsidRPr="00374F4A" w:rsidRDefault="00F508E5" w:rsidP="00F508E5">
      <w:pPr>
        <w:widowControl w:val="0"/>
        <w:spacing w:after="160"/>
        <w:jc w:val="center"/>
        <w:rPr>
          <w:rFonts w:ascii="GHEA Grapalat" w:hAnsi="GHEA Grapalat"/>
          <w:b/>
        </w:rPr>
      </w:pPr>
    </w:p>
    <w:p w:rsidR="00F508E5" w:rsidRDefault="00F508E5" w:rsidP="00F508E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F56310">
        <w:rPr>
          <w:rFonts w:ascii="GHEA Grapalat" w:hAnsi="GHEA Grapalat"/>
          <w:lang w:bidi="ar-SA"/>
        </w:rPr>
        <w:t>ЗАПРОСЕ КОТИРОВОК</w:t>
      </w:r>
    </w:p>
    <w:p w:rsidR="00F508E5" w:rsidRPr="008842CE" w:rsidRDefault="00F508E5" w:rsidP="00F508E5">
      <w:pPr>
        <w:widowControl w:val="0"/>
        <w:spacing w:after="160"/>
        <w:jc w:val="center"/>
        <w:rPr>
          <w:rFonts w:ascii="GHEA Grapalat" w:hAnsi="GHEA Grapalat"/>
          <w:b/>
        </w:rPr>
      </w:pPr>
    </w:p>
    <w:p w:rsidR="00F508E5" w:rsidRPr="003A1EBB" w:rsidRDefault="00F508E5" w:rsidP="00F508E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F508E5" w:rsidRPr="003A1EBB" w:rsidRDefault="00F508E5" w:rsidP="00F508E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F508E5" w:rsidRPr="00625529" w:rsidRDefault="00F508E5" w:rsidP="00F508E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w:t>
      </w:r>
      <w:r>
        <w:rPr>
          <w:rFonts w:ascii="GHEA Grapalat" w:hAnsi="GHEA Grapalat"/>
        </w:rPr>
        <w:t>7</w:t>
      </w:r>
    </w:p>
    <w:p w:rsidR="00F508E5" w:rsidRDefault="00F508E5" w:rsidP="00F508E5">
      <w:pPr>
        <w:rPr>
          <w:rFonts w:ascii="GHEA Grapalat" w:hAnsi="GHEA Grapalat"/>
          <w:spacing w:val="-6"/>
        </w:rPr>
      </w:pPr>
      <w:r>
        <w:rPr>
          <w:rFonts w:ascii="GHEA Grapalat" w:hAnsi="GHEA Grapalat"/>
          <w:spacing w:val="-6"/>
        </w:rPr>
        <w:br w:type="page"/>
      </w:r>
    </w:p>
    <w:p w:rsidR="00F508E5" w:rsidRPr="006D2DF7" w:rsidRDefault="00F508E5" w:rsidP="00F508E5">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Pr="00D25B2A">
        <w:rPr>
          <w:rFonts w:ascii="GHEA Grapalat" w:hAnsi="GHEA Grapalat"/>
          <w:lang w:bidi="ar-SA"/>
        </w:rPr>
        <w:t>запрос котировок</w:t>
      </w:r>
      <w:r w:rsidRPr="006D2DF7">
        <w:rPr>
          <w:rFonts w:ascii="GHEA Grapalat" w:hAnsi="GHEA Grapalat"/>
          <w:spacing w:val="-6"/>
        </w:rPr>
        <w:t xml:space="preserve">, проводимом под кодом </w:t>
      </w:r>
      <w:r w:rsidRPr="005B72F2">
        <w:rPr>
          <w:rFonts w:ascii="GHEA Grapalat" w:hAnsi="GHEA Grapalat"/>
          <w:b/>
          <w:i/>
          <w:lang w:val="af-ZA" w:eastAsia="en-US" w:bidi="ar-SA"/>
        </w:rPr>
        <w:t xml:space="preserve">ԳՀ– </w:t>
      </w:r>
      <w:r>
        <w:rPr>
          <w:rFonts w:ascii="GHEA Grapalat" w:hAnsi="GHEA Grapalat"/>
          <w:b/>
          <w:i/>
          <w:lang w:val="af-ZA" w:eastAsia="en-US" w:bidi="ar-SA"/>
        </w:rPr>
        <w:t>ԳՀԱՇՁԲ-20/11</w:t>
      </w:r>
      <w:r w:rsidRPr="005B72F2">
        <w:rPr>
          <w:rFonts w:ascii="GHEA Grapalat" w:hAnsi="GHEA Grapalat"/>
          <w:b/>
          <w:i/>
          <w:lang w:val="af-ZA" w:eastAsia="en-US" w:bidi="ar-SA"/>
        </w:rPr>
        <w:t xml:space="preserve"> </w:t>
      </w:r>
      <w:r w:rsidRPr="005B72F2">
        <w:rPr>
          <w:rFonts w:ascii="GHEA Grapalat" w:hAnsi="GHEA Grapalat" w:cs="Sylfaen"/>
          <w:b/>
          <w:i/>
          <w:sz w:val="20"/>
          <w:szCs w:val="20"/>
          <w:lang w:val="af-ZA" w:eastAsia="en-US" w:bidi="ar-SA"/>
        </w:rPr>
        <w:t xml:space="preserve"> </w:t>
      </w:r>
      <w:r w:rsidRPr="006D2DF7">
        <w:rPr>
          <w:rFonts w:ascii="GHEA Grapalat" w:hAnsi="GHEA Grapalat"/>
          <w:spacing w:val="-6"/>
        </w:rPr>
        <w:t>(далее — процедура).</w:t>
      </w:r>
    </w:p>
    <w:p w:rsidR="00F508E5" w:rsidRPr="000B2CFA" w:rsidRDefault="00F508E5" w:rsidP="00F508E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w:t>
      </w:r>
      <w:r>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Pr="005B72F2">
        <w:rPr>
          <w:rFonts w:ascii="GHEA Grapalat" w:hAnsi="GHEA Grapalat"/>
          <w:b/>
        </w:rPr>
        <w:t xml:space="preserve"> </w:t>
      </w:r>
      <w:r w:rsidRPr="00D25B2A">
        <w:rPr>
          <w:rFonts w:ascii="GHEA Grapalat" w:hAnsi="GHEA Grapalat"/>
          <w:b/>
        </w:rPr>
        <w:t xml:space="preserve">Гарнинский муниципалитет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F508E5" w:rsidRPr="009044F1" w:rsidRDefault="00F508E5" w:rsidP="00F508E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F508E5" w:rsidRPr="009044F1" w:rsidRDefault="00F508E5" w:rsidP="00F508E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508E5" w:rsidRPr="009044F1" w:rsidRDefault="00F508E5" w:rsidP="00F508E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Pr="005B72F2">
        <w:rPr>
          <w:rFonts w:ascii="GHEA Grapalat" w:hAnsi="GHEA Grapalat"/>
          <w:lang w:bidi="ar-SA"/>
        </w:rPr>
        <w:t xml:space="preserve"> </w:t>
      </w:r>
      <w:r w:rsidRPr="00726275">
        <w:rPr>
          <w:rFonts w:ascii="GHEA Grapalat" w:hAnsi="GHEA Grapalat"/>
          <w:lang w:bidi="ar-SA"/>
        </w:rPr>
        <w:t>garnihamaynq@mail.ru</w:t>
      </w:r>
      <w:r w:rsidRPr="009044F1">
        <w:rPr>
          <w:rFonts w:ascii="GHEA Grapalat" w:hAnsi="GHEA Grapalat"/>
          <w:sz w:val="24"/>
          <w:szCs w:val="24"/>
        </w:rPr>
        <w:t xml:space="preserve"> ".</w:t>
      </w:r>
    </w:p>
    <w:p w:rsidR="00F508E5" w:rsidRPr="009044F1" w:rsidRDefault="00F508E5" w:rsidP="00F508E5">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F508E5" w:rsidRPr="009044F1" w:rsidRDefault="00F508E5" w:rsidP="00F508E5">
      <w:pPr>
        <w:pStyle w:val="Heading3"/>
        <w:keepNext w:val="0"/>
        <w:widowControl w:val="0"/>
        <w:spacing w:after="160" w:line="240" w:lineRule="auto"/>
        <w:rPr>
          <w:rFonts w:ascii="GHEA Grapalat" w:hAnsi="GHEA Grapalat"/>
          <w:sz w:val="24"/>
          <w:szCs w:val="24"/>
        </w:rPr>
      </w:pPr>
    </w:p>
    <w:p w:rsidR="00F508E5" w:rsidRPr="009044F1" w:rsidRDefault="00F508E5" w:rsidP="00F508E5">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F508E5" w:rsidRPr="009044F1" w:rsidRDefault="00F508E5" w:rsidP="00F508E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Pr="005B72F2">
        <w:rPr>
          <w:rFonts w:ascii="GHEA Grapalat" w:hAnsi="GHEA Grapalat"/>
          <w:b/>
          <w:i w:val="0"/>
          <w:sz w:val="24"/>
          <w:szCs w:val="24"/>
        </w:rPr>
        <w:t xml:space="preserve"> </w:t>
      </w:r>
      <w:r w:rsidRPr="00D20F52">
        <w:rPr>
          <w:rFonts w:ascii="GHEA Grapalat" w:hAnsi="GHEA Grapalat"/>
          <w:b/>
          <w:i w:val="0"/>
          <w:sz w:val="24"/>
          <w:szCs w:val="24"/>
        </w:rPr>
        <w:t>Установка устройств освещения дороги в общине Гарни Котайкской области РА</w:t>
      </w:r>
      <w:r w:rsidRPr="00733EFD">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Pr>
          <w:rFonts w:ascii="GHEA Grapalat" w:hAnsi="GHEA Grapalat"/>
          <w:i w:val="0"/>
          <w:sz w:val="24"/>
          <w:szCs w:val="24"/>
        </w:rPr>
        <w:t>работа</w:t>
      </w:r>
      <w:r w:rsidRPr="009044F1">
        <w:rPr>
          <w:rFonts w:ascii="GHEA Grapalat" w:hAnsi="GHEA Grapalat"/>
          <w:i w:val="0"/>
          <w:sz w:val="24"/>
          <w:szCs w:val="24"/>
        </w:rPr>
        <w:t>) для нужд "</w:t>
      </w:r>
      <w:r w:rsidRPr="005B72F2">
        <w:rPr>
          <w:rFonts w:ascii="GHEA Grapalat" w:hAnsi="GHEA Grapalat"/>
          <w:b/>
          <w:sz w:val="24"/>
          <w:szCs w:val="24"/>
        </w:rPr>
        <w:t xml:space="preserve"> </w:t>
      </w:r>
      <w:r w:rsidRPr="00D25B2A">
        <w:rPr>
          <w:rFonts w:ascii="GHEA Grapalat" w:hAnsi="GHEA Grapalat"/>
          <w:b/>
          <w:sz w:val="24"/>
          <w:szCs w:val="24"/>
        </w:rPr>
        <w:t>Гарнинский муниципалитет</w:t>
      </w:r>
      <w:r w:rsidRPr="009044F1">
        <w:rPr>
          <w:rFonts w:ascii="GHEA Grapalat" w:hAnsi="GHEA Grapalat"/>
          <w:i w:val="0"/>
          <w:sz w:val="24"/>
          <w:szCs w:val="24"/>
        </w:rPr>
        <w:t xml:space="preserve"> ", которые сгруппирова</w:t>
      </w:r>
      <w:r>
        <w:rPr>
          <w:rFonts w:ascii="GHEA Grapalat" w:hAnsi="GHEA Grapalat"/>
          <w:i w:val="0"/>
          <w:sz w:val="24"/>
          <w:szCs w:val="24"/>
        </w:rPr>
        <w:t xml:space="preserve">ны в лот " 1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F508E5" w:rsidRPr="009044F1" w:rsidTr="00F508E5">
        <w:trPr>
          <w:jc w:val="center"/>
        </w:trPr>
        <w:tc>
          <w:tcPr>
            <w:tcW w:w="1530" w:type="dxa"/>
            <w:vAlign w:val="center"/>
          </w:tcPr>
          <w:p w:rsidR="00F508E5" w:rsidRPr="009044F1" w:rsidRDefault="00F508E5" w:rsidP="00F508E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F508E5" w:rsidRPr="009044F1" w:rsidRDefault="00F508E5" w:rsidP="00F508E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508E5" w:rsidRPr="009044F1" w:rsidTr="00F508E5">
        <w:trPr>
          <w:jc w:val="center"/>
        </w:trPr>
        <w:tc>
          <w:tcPr>
            <w:tcW w:w="1530" w:type="dxa"/>
            <w:vAlign w:val="center"/>
          </w:tcPr>
          <w:p w:rsidR="00F508E5" w:rsidRPr="009044F1" w:rsidRDefault="00F508E5" w:rsidP="00F508E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F508E5" w:rsidRPr="009044F1" w:rsidRDefault="00F508E5" w:rsidP="00F508E5">
            <w:pPr>
              <w:pStyle w:val="BodyTextIndent2"/>
              <w:widowControl w:val="0"/>
              <w:spacing w:after="120" w:line="240" w:lineRule="auto"/>
              <w:ind w:firstLine="0"/>
              <w:rPr>
                <w:rFonts w:ascii="GHEA Grapalat" w:hAnsi="GHEA Grapalat"/>
                <w:sz w:val="24"/>
                <w:szCs w:val="24"/>
                <w:u w:val="single"/>
                <w:vertAlign w:val="subscript"/>
              </w:rPr>
            </w:pPr>
            <w:r w:rsidRPr="00D20F52">
              <w:rPr>
                <w:rFonts w:ascii="GHEA Grapalat" w:hAnsi="GHEA Grapalat"/>
                <w:b/>
                <w:sz w:val="24"/>
                <w:szCs w:val="24"/>
              </w:rPr>
              <w:t>Установка устройств освещения дороги в общине Гарни Котайкской области РА</w:t>
            </w:r>
          </w:p>
        </w:tc>
      </w:tr>
    </w:tbl>
    <w:p w:rsidR="00096865" w:rsidRPr="00F508E5" w:rsidRDefault="00F508E5" w:rsidP="00F508E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F508E5">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 xml:space="preserve">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C65202" w:rsidRPr="00F508E5" w:rsidRDefault="00096865" w:rsidP="00F508E5">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F508E5" w:rsidRDefault="00F508E5" w:rsidP="00F508E5">
      <w:pPr>
        <w:pStyle w:val="BodyTextIndent2"/>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F46439">
        <w:rPr>
          <w:rFonts w:ascii="GHEA Grapalat" w:hAnsi="GHEA Grapalat"/>
          <w:b/>
          <w:sz w:val="24"/>
          <w:szCs w:val="24"/>
          <w:lang w:bidi="ar-SA"/>
        </w:rPr>
        <w:t>Котайкский марз, Гарни, Шаумян 4</w:t>
      </w:r>
      <w:r>
        <w:rPr>
          <w:rFonts w:ascii="GHEA Grapalat" w:hAnsi="GHEA Grapalat"/>
          <w:sz w:val="24"/>
          <w:szCs w:val="24"/>
        </w:rPr>
        <w:t xml:space="preserve">  не позднее, </w:t>
      </w:r>
      <w:r w:rsidRPr="005B72F2">
        <w:rPr>
          <w:rFonts w:ascii="GHEA Grapalat" w:hAnsi="GHEA Grapalat"/>
          <w:b/>
          <w:sz w:val="24"/>
          <w:szCs w:val="24"/>
        </w:rPr>
        <w:t>чем 12:00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239B5" w:rsidRPr="00F508E5" w:rsidRDefault="00BA4929" w:rsidP="00F508E5">
      <w:pPr>
        <w:pStyle w:val="BodyTextIndent2"/>
        <w:widowControl w:val="0"/>
        <w:tabs>
          <w:tab w:val="left" w:pos="1134"/>
        </w:tabs>
        <w:spacing w:after="160" w:line="345" w:lineRule="auto"/>
        <w:ind w:firstLine="567"/>
        <w:rPr>
          <w:rFonts w:ascii="GHEA Grapalat" w:hAnsi="GHEA Grapalat" w:cs="Sylfaen"/>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F508E5" w:rsidRPr="00F508E5">
        <w:rPr>
          <w:rFonts w:ascii="GHEA Grapalat" w:hAnsi="GHEA Grapalat"/>
          <w:b/>
          <w:sz w:val="24"/>
          <w:szCs w:val="24"/>
          <w:u w:val="single"/>
          <w:lang w:bidi="ar-SA"/>
        </w:rPr>
        <w:t>Р. Асатрян</w:t>
      </w:r>
      <w:r w:rsidR="00F508E5" w:rsidRPr="00F508E5">
        <w:rPr>
          <w:rFonts w:ascii="GHEA Grapalat" w:hAnsi="GHEA Grapalat"/>
          <w:b/>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1"/>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w:t>
      </w:r>
      <w:r w:rsidR="004678B4" w:rsidRPr="00F04430">
        <w:rPr>
          <w:rFonts w:ascii="GHEA Grapalat" w:hAnsi="GHEA Grapalat"/>
        </w:rPr>
        <w:lastRenderedPageBreak/>
        <w:t xml:space="preserve">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2"/>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r>
        <w:rPr>
          <w:rFonts w:ascii="GHEA Grapalat" w:hAnsi="GHEA Grapalat"/>
          <w:b/>
        </w:rPr>
        <w:br w:type="page"/>
      </w: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F508E5" w:rsidRPr="00B51F5D" w:rsidRDefault="00F508E5" w:rsidP="00F508E5">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F3DC7">
        <w:rPr>
          <w:rFonts w:ascii="GHEA Grapalat" w:hAnsi="GHEA Grapalat"/>
          <w:sz w:val="24"/>
          <w:szCs w:val="24"/>
        </w:rPr>
        <w:t xml:space="preserve">Вскрытие заявок произойдет </w:t>
      </w:r>
      <w:r w:rsidRPr="002B605C">
        <w:rPr>
          <w:rFonts w:ascii="GHEA Grapalat" w:hAnsi="GHEA Grapalat"/>
          <w:sz w:val="24"/>
          <w:szCs w:val="24"/>
        </w:rPr>
        <w:t xml:space="preserve">на заседании комиссии по вскрытию заявок </w:t>
      </w:r>
      <w:r>
        <w:rPr>
          <w:rFonts w:ascii="GHEA Grapalat" w:hAnsi="GHEA Grapalat"/>
          <w:sz w:val="24"/>
          <w:szCs w:val="24"/>
        </w:rPr>
        <w:t xml:space="preserve">на </w:t>
      </w:r>
      <w:r w:rsidRPr="00D25B15">
        <w:rPr>
          <w:rFonts w:ascii="GHEA Grapalat" w:hAnsi="GHEA Grapalat"/>
          <w:b/>
          <w:sz w:val="24"/>
          <w:szCs w:val="24"/>
        </w:rPr>
        <w:t>7-ый день в 12:00 со</w:t>
      </w:r>
      <w:r>
        <w:rPr>
          <w:rFonts w:ascii="GHEA Grapalat" w:hAnsi="GHEA Grapalat"/>
          <w:sz w:val="24"/>
          <w:szCs w:val="24"/>
        </w:rPr>
        <w:t xml:space="preserve"> дня опубликования </w:t>
      </w:r>
      <w:r w:rsidRPr="00C765E3">
        <w:rPr>
          <w:rFonts w:ascii="GHEA Grapalat" w:hAnsi="GHEA Grapalat"/>
          <w:sz w:val="24"/>
          <w:szCs w:val="24"/>
        </w:rPr>
        <w:t>в бюллетене</w:t>
      </w:r>
      <w:r>
        <w:rPr>
          <w:rFonts w:ascii="GHEA Grapalat" w:hAnsi="GHEA Grapalat"/>
          <w:sz w:val="24"/>
          <w:szCs w:val="24"/>
        </w:rPr>
        <w:t xml:space="preserve"> </w:t>
      </w:r>
      <w:r w:rsidRPr="009F3DC7">
        <w:rPr>
          <w:rFonts w:ascii="GHEA Grapalat" w:hAnsi="GHEA Grapalat"/>
          <w:sz w:val="24"/>
          <w:szCs w:val="24"/>
        </w:rPr>
        <w:t>объявления и приг</w:t>
      </w:r>
      <w:r>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w:t>
      </w:r>
      <w:r w:rsidRPr="00E45430">
        <w:rPr>
          <w:rFonts w:ascii="GHEA Grapalat" w:hAnsi="GHEA Grapalat"/>
          <w:sz w:val="24"/>
          <w:szCs w:val="24"/>
        </w:rPr>
        <w:lastRenderedPageBreak/>
        <w:t xml:space="preserve">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F508E5" w:rsidRPr="00D25B15" w:rsidRDefault="00FD2748" w:rsidP="00F508E5">
      <w:pPr>
        <w:pStyle w:val="BodyTextIndent"/>
        <w:widowControl w:val="0"/>
        <w:tabs>
          <w:tab w:val="left" w:pos="1134"/>
        </w:tabs>
        <w:spacing w:after="160" w:line="240" w:lineRule="auto"/>
        <w:ind w:firstLine="567"/>
        <w:rPr>
          <w:rFonts w:ascii="GHEA Grapalat" w:hAnsi="GHEA Grapalat" w:cs="Sylfaen"/>
          <w:b/>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508E5" w:rsidRPr="00675D8D">
        <w:rPr>
          <w:rFonts w:ascii="GHEA Grapalat" w:hAnsi="GHEA Grapalat"/>
          <w:b/>
          <w:i w:val="0"/>
          <w:sz w:val="24"/>
          <w:szCs w:val="24"/>
        </w:rPr>
        <w:t>по курсу, установленному Центральным банком того дня.</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w:t>
      </w:r>
      <w:r w:rsidRPr="009044F1">
        <w:rPr>
          <w:rFonts w:ascii="GHEA Grapalat" w:hAnsi="GHEA Grapalat"/>
          <w:sz w:val="24"/>
          <w:szCs w:val="24"/>
        </w:rPr>
        <w:lastRenderedPageBreak/>
        <w:t>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w:t>
      </w:r>
      <w:r w:rsidRPr="009044F1">
        <w:rPr>
          <w:rFonts w:ascii="GHEA Grapalat" w:hAnsi="GHEA Grapalat"/>
        </w:rPr>
        <w:lastRenderedPageBreak/>
        <w:t>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w:t>
      </w:r>
      <w:r w:rsidR="00A840DA">
        <w:rPr>
          <w:rFonts w:ascii="GHEA Grapalat" w:hAnsi="GHEA Grapalat"/>
          <w:i/>
        </w:rPr>
        <w:t>неустойки (приложение 4.2</w:t>
      </w:r>
      <w:r w:rsidR="00A840DA" w:rsidRPr="00C67FAB">
        <w:rPr>
          <w:rFonts w:ascii="GHEA Grapalat" w:hAnsi="GHEA Grapalat"/>
          <w:i/>
        </w:rPr>
        <w:t>) или наличных денег</w:t>
      </w:r>
      <w:r w:rsidR="00DA6D27" w:rsidRPr="00CE31A0" w:rsidDel="00DA6D27">
        <w:rPr>
          <w:rFonts w:ascii="GHEA Grapalat" w:hAnsi="GHEA Grapalat"/>
        </w:rPr>
        <w:t xml:space="preserve"> </w:t>
      </w:r>
      <w:r w:rsidR="00DA6D27" w:rsidRPr="00CE31A0">
        <w:rPr>
          <w:rFonts w:ascii="GHEA Grapalat" w:hAnsi="GHEA Grapalat"/>
        </w:rPr>
        <w:t>. Причем  обеспечение</w:t>
      </w:r>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D2548C">
      <w:pPr>
        <w:widowControl w:val="0"/>
        <w:tabs>
          <w:tab w:val="left" w:pos="1276"/>
        </w:tabs>
        <w:spacing w:after="160"/>
        <w:ind w:firstLine="567"/>
        <w:jc w:val="both"/>
        <w:rPr>
          <w:rFonts w:ascii="GHEA Grapalat" w:hAnsi="GHEA Grapalat" w:cs="Sylfaen"/>
        </w:rPr>
      </w:pP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A840DA" w:rsidRPr="00C67FAB">
        <w:rPr>
          <w:rFonts w:ascii="GHEA Grapalat" w:hAnsi="GHEA Grapalat"/>
          <w:i/>
        </w:rPr>
        <w:t>неустойки (приложение 5.1) или наличных денег</w:t>
      </w:r>
      <w:r w:rsidR="00A840DA">
        <w:rPr>
          <w:rStyle w:val="FootnoteReference"/>
          <w:rFonts w:ascii="GHEA Grapalat" w:hAnsi="GHEA Grapalat"/>
        </w:rPr>
        <w:t xml:space="preserve"> </w:t>
      </w:r>
      <w:r w:rsidR="00C108EE">
        <w:rPr>
          <w:rStyle w:val="FootnoteReference"/>
          <w:rFonts w:ascii="GHEA Grapalat" w:hAnsi="GHEA Grapalat"/>
        </w:rPr>
        <w:footnoteReference w:customMarkFollows="1" w:id="3"/>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w:t>
      </w:r>
      <w:r w:rsidRPr="009044F1">
        <w:rPr>
          <w:rFonts w:ascii="GHEA Grapalat" w:hAnsi="GHEA Grapalat"/>
        </w:rPr>
        <w:lastRenderedPageBreak/>
        <w:t>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4"/>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lastRenderedPageBreak/>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лиц-руководитель исполнительного органа письменно сообщает, что </w:t>
      </w:r>
      <w:r>
        <w:rPr>
          <w:rFonts w:ascii="GHEA Grapalat" w:hAnsi="GHEA Grapalat"/>
        </w:rPr>
        <w:lastRenderedPageBreak/>
        <w:t>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5"/>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w:t>
      </w:r>
      <w:r w:rsidR="006F2D9C" w:rsidRPr="00FF3E38">
        <w:rPr>
          <w:rFonts w:ascii="GHEA Grapalat" w:hAnsi="GHEA Grapalat"/>
        </w:rPr>
        <w:lastRenderedPageBreak/>
        <w:t>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6"/>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C46052">
        <w:rPr>
          <w:rFonts w:ascii="GHEA Grapalat" w:hAnsi="GHEA Grapalat"/>
        </w:rPr>
        <w:t>игинала) и копий в 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C46052" w:rsidRDefault="00C46052" w:rsidP="00B46D58">
      <w:pPr>
        <w:pStyle w:val="norm"/>
        <w:widowControl w:val="0"/>
        <w:spacing w:after="160" w:line="240" w:lineRule="auto"/>
        <w:ind w:firstLine="284"/>
        <w:jc w:val="right"/>
        <w:rPr>
          <w:rFonts w:ascii="GHEA Grapalat" w:hAnsi="GHEA Grapalat"/>
          <w:b/>
          <w:sz w:val="24"/>
          <w:szCs w:val="24"/>
        </w:rPr>
      </w:pPr>
    </w:p>
    <w:p w:rsidR="00C46052" w:rsidRDefault="00C46052" w:rsidP="00B46D58">
      <w:pPr>
        <w:pStyle w:val="norm"/>
        <w:widowControl w:val="0"/>
        <w:spacing w:after="160" w:line="240" w:lineRule="auto"/>
        <w:ind w:firstLine="284"/>
        <w:jc w:val="right"/>
        <w:rPr>
          <w:rFonts w:ascii="GHEA Grapalat" w:hAnsi="GHEA Grapalat"/>
          <w:b/>
          <w:sz w:val="24"/>
          <w:szCs w:val="24"/>
        </w:rPr>
      </w:pPr>
    </w:p>
    <w:p w:rsidR="00C46052" w:rsidRDefault="00C46052" w:rsidP="00B46D58">
      <w:pPr>
        <w:pStyle w:val="norm"/>
        <w:widowControl w:val="0"/>
        <w:spacing w:after="160" w:line="240" w:lineRule="auto"/>
        <w:ind w:firstLine="284"/>
        <w:jc w:val="right"/>
        <w:rPr>
          <w:rFonts w:ascii="GHEA Grapalat" w:hAnsi="GHEA Grapalat"/>
          <w:b/>
          <w:sz w:val="24"/>
          <w:szCs w:val="24"/>
        </w:rPr>
      </w:pPr>
    </w:p>
    <w:p w:rsidR="00C46052" w:rsidRDefault="00C46052" w:rsidP="00B46D58">
      <w:pPr>
        <w:pStyle w:val="norm"/>
        <w:widowControl w:val="0"/>
        <w:spacing w:after="160" w:line="240" w:lineRule="auto"/>
        <w:ind w:firstLine="284"/>
        <w:jc w:val="right"/>
        <w:rPr>
          <w:rFonts w:ascii="GHEA Grapalat" w:hAnsi="GHEA Grapalat"/>
          <w:b/>
          <w:sz w:val="24"/>
          <w:szCs w:val="24"/>
        </w:rPr>
      </w:pPr>
    </w:p>
    <w:p w:rsidR="00C46052" w:rsidRPr="00374F4A" w:rsidRDefault="00C46052" w:rsidP="00C46052">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C46052" w:rsidRPr="00D25B15" w:rsidRDefault="00C46052" w:rsidP="00C46052">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Pr="00D25B15">
        <w:rPr>
          <w:rFonts w:ascii="GHEA Grapalat" w:hAnsi="GHEA Grapalat"/>
          <w:b/>
          <w:sz w:val="24"/>
          <w:szCs w:val="24"/>
        </w:rPr>
        <w:t xml:space="preserve">запрос котировок </w:t>
      </w:r>
    </w:p>
    <w:p w:rsidR="00C46052" w:rsidRPr="00374F4A" w:rsidRDefault="00C46052" w:rsidP="00C46052">
      <w:pPr>
        <w:pStyle w:val="BodyTextIndent3"/>
        <w:widowControl w:val="0"/>
        <w:spacing w:after="160" w:line="240" w:lineRule="auto"/>
        <w:jc w:val="right"/>
        <w:rPr>
          <w:rFonts w:ascii="GHEA Grapalat" w:hAnsi="GHEA Grapalat" w:cs="Sylfaen"/>
          <w:b/>
        </w:rPr>
      </w:pPr>
      <w:r w:rsidRPr="00374F4A">
        <w:rPr>
          <w:rFonts w:ascii="GHEA Grapalat" w:hAnsi="GHEA Grapalat"/>
          <w:b/>
          <w:sz w:val="24"/>
          <w:szCs w:val="24"/>
        </w:rPr>
        <w:t xml:space="preserve">под кодом </w:t>
      </w:r>
      <w:r>
        <w:rPr>
          <w:rFonts w:ascii="GHEA Grapalat" w:hAnsi="GHEA Grapalat"/>
          <w:b/>
          <w:i/>
          <w:sz w:val="22"/>
          <w:szCs w:val="22"/>
          <w:lang w:val="af-ZA" w:eastAsia="en-US" w:bidi="ar-SA"/>
        </w:rPr>
        <w:t>ԳՀ– ԳՀԱՇՁԲ-20/11</w:t>
      </w:r>
    </w:p>
    <w:p w:rsidR="00C46052" w:rsidRPr="00374F4A" w:rsidRDefault="00C46052" w:rsidP="00C46052">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C46052" w:rsidRPr="00D25B15" w:rsidRDefault="00C46052" w:rsidP="00C46052">
      <w:pPr>
        <w:pStyle w:val="BodyTextIndent3"/>
        <w:widowControl w:val="0"/>
        <w:spacing w:after="160" w:line="240" w:lineRule="auto"/>
        <w:jc w:val="center"/>
        <w:rPr>
          <w:rFonts w:ascii="GHEA Grapalat" w:hAnsi="GHEA Grapalat"/>
          <w:b/>
          <w:sz w:val="24"/>
          <w:szCs w:val="24"/>
        </w:rPr>
      </w:pPr>
      <w:r w:rsidRPr="00374F4A">
        <w:rPr>
          <w:rFonts w:ascii="GHEA Grapalat" w:hAnsi="GHEA Grapalat"/>
          <w:sz w:val="24"/>
          <w:szCs w:val="24"/>
        </w:rPr>
        <w:t xml:space="preserve">на участие в </w:t>
      </w:r>
      <w:r w:rsidRPr="00D25B15">
        <w:rPr>
          <w:rFonts w:ascii="GHEA Grapalat" w:hAnsi="GHEA Grapalat"/>
          <w:b/>
          <w:sz w:val="24"/>
          <w:szCs w:val="24"/>
        </w:rPr>
        <w:t>запрос котировок</w:t>
      </w:r>
    </w:p>
    <w:p w:rsidR="00C46052" w:rsidRPr="00374F4A" w:rsidRDefault="00C46052" w:rsidP="00C46052">
      <w:pPr>
        <w:pStyle w:val="Heading6"/>
        <w:keepNext w:val="0"/>
        <w:widowControl w:val="0"/>
        <w:spacing w:after="160"/>
        <w:jc w:val="center"/>
        <w:rPr>
          <w:rFonts w:ascii="GHEA Grapalat" w:hAnsi="GHEA Grapalat" w:cs="Arial"/>
          <w:color w:val="auto"/>
          <w:sz w:val="24"/>
          <w:szCs w:val="24"/>
        </w:rPr>
      </w:pPr>
    </w:p>
    <w:p w:rsidR="00C46052" w:rsidRPr="00374F4A" w:rsidRDefault="00C46052" w:rsidP="00C46052">
      <w:pPr>
        <w:widowControl w:val="0"/>
        <w:spacing w:after="120"/>
        <w:jc w:val="center"/>
        <w:rPr>
          <w:rFonts w:ascii="GHEA Grapalat" w:hAnsi="GHEA Grapalat"/>
        </w:rPr>
      </w:pPr>
    </w:p>
    <w:p w:rsidR="00C46052" w:rsidRPr="00C4157A" w:rsidRDefault="00C46052" w:rsidP="00C46052">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C46052" w:rsidRPr="000C1746" w:rsidRDefault="00C46052" w:rsidP="00C46052">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C46052" w:rsidRPr="00DA5EA0" w:rsidRDefault="00C46052" w:rsidP="00C46052">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C46052" w:rsidRPr="000C1746" w:rsidRDefault="00C46052" w:rsidP="00C46052">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rsidR="00C46052" w:rsidRPr="00374F4A" w:rsidRDefault="00C46052" w:rsidP="00C46052">
      <w:pPr>
        <w:pStyle w:val="BodyTextIndent3"/>
        <w:widowControl w:val="0"/>
        <w:spacing w:after="160" w:line="240" w:lineRule="auto"/>
        <w:ind w:firstLine="0"/>
        <w:jc w:val="left"/>
        <w:rPr>
          <w:rFonts w:ascii="GHEA Grapalat" w:hAnsi="GHEA Grapalat" w:cs="Sylfaen"/>
          <w:b/>
        </w:rPr>
      </w:pPr>
      <w:r w:rsidRPr="00AD6B7B">
        <w:rPr>
          <w:rFonts w:ascii="GHEA Grapalat" w:hAnsi="GHEA Grapalat"/>
          <w:b/>
          <w:sz w:val="24"/>
          <w:szCs w:val="24"/>
        </w:rPr>
        <w:t xml:space="preserve">Гарнинский муниципалитет под кодом </w:t>
      </w:r>
      <w:r>
        <w:rPr>
          <w:rFonts w:ascii="GHEA Grapalat" w:hAnsi="GHEA Grapalat"/>
          <w:b/>
          <w:i/>
          <w:lang w:val="af-ZA" w:eastAsia="en-US" w:bidi="ar-SA"/>
        </w:rPr>
        <w:t>ԳՀ– ԳՀԱՇՁԲ-20/11</w:t>
      </w:r>
    </w:p>
    <w:p w:rsidR="00C46052" w:rsidRPr="00BD0FD1" w:rsidRDefault="00C46052" w:rsidP="00C46052">
      <w:pPr>
        <w:jc w:val="both"/>
        <w:rPr>
          <w:rFonts w:ascii="GHEA Grapalat" w:hAnsi="GHEA Grapalat" w:cs="Sylfaen"/>
        </w:rPr>
      </w:pPr>
    </w:p>
    <w:p w:rsidR="00C46052" w:rsidRPr="00DA5EA0" w:rsidRDefault="00C46052" w:rsidP="00C46052">
      <w:pPr>
        <w:spacing w:after="160"/>
        <w:jc w:val="both"/>
        <w:rPr>
          <w:rFonts w:ascii="GHEA Grapalat" w:hAnsi="GHEA Grapalat"/>
        </w:rPr>
      </w:pPr>
      <w:r w:rsidRPr="00AD6B7B">
        <w:rPr>
          <w:rFonts w:ascii="GHEA Grapalat" w:hAnsi="GHEA Grapalat"/>
        </w:rPr>
        <w:t>запрос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C46052" w:rsidRPr="002B75BF" w:rsidRDefault="00C46052" w:rsidP="00C46052">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C46052" w:rsidRPr="000C1746" w:rsidRDefault="00C46052" w:rsidP="00C46052">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C46052" w:rsidRPr="00DA5EA0" w:rsidRDefault="00C46052" w:rsidP="00C46052">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C46052" w:rsidRPr="000C1746" w:rsidRDefault="00C46052" w:rsidP="00C46052">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C46052" w:rsidRDefault="00C46052" w:rsidP="00C46052">
      <w:pPr>
        <w:jc w:val="both"/>
        <w:rPr>
          <w:rFonts w:ascii="GHEA Grapalat" w:hAnsi="GHEA Grapalat"/>
        </w:rPr>
      </w:pPr>
    </w:p>
    <w:p w:rsidR="00C46052" w:rsidRDefault="00C46052" w:rsidP="00C46052">
      <w:pPr>
        <w:jc w:val="both"/>
        <w:rPr>
          <w:rFonts w:ascii="GHEA Grapalat" w:hAnsi="GHEA Grapalat"/>
        </w:rPr>
      </w:pPr>
      <w:r>
        <w:rPr>
          <w:rFonts w:ascii="GHEA Grapalat" w:hAnsi="GHEA Grapalat"/>
        </w:rPr>
        <w:t>Данные       ----------------------------------------  следующие:</w:t>
      </w:r>
    </w:p>
    <w:p w:rsidR="00C46052" w:rsidRPr="000811C1" w:rsidRDefault="00C46052" w:rsidP="00C46052">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C46052" w:rsidRDefault="00C46052" w:rsidP="00C46052">
      <w:pPr>
        <w:jc w:val="both"/>
        <w:rPr>
          <w:rFonts w:ascii="GHEA Grapalat" w:hAnsi="GHEA Grapalat"/>
        </w:rPr>
      </w:pPr>
    </w:p>
    <w:p w:rsidR="00C46052" w:rsidRPr="00B443ED" w:rsidRDefault="00C46052" w:rsidP="00C46052">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C46052" w:rsidRPr="000C1746" w:rsidRDefault="00C46052" w:rsidP="00C46052">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C46052" w:rsidRDefault="00C46052" w:rsidP="00C46052">
      <w:pPr>
        <w:jc w:val="both"/>
        <w:rPr>
          <w:rFonts w:ascii="GHEA Grapalat" w:hAnsi="GHEA Grapalat"/>
        </w:rPr>
      </w:pPr>
    </w:p>
    <w:p w:rsidR="00C46052" w:rsidRPr="008E7F24" w:rsidRDefault="00C46052" w:rsidP="00C46052">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C46052" w:rsidRPr="00D3436F" w:rsidRDefault="00C46052" w:rsidP="00C46052">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C46052" w:rsidRDefault="00C46052" w:rsidP="00C46052">
      <w:pPr>
        <w:jc w:val="both"/>
        <w:rPr>
          <w:rFonts w:ascii="GHEA Grapalat" w:hAnsi="GHEA Grapalat"/>
        </w:rPr>
      </w:pPr>
    </w:p>
    <w:p w:rsidR="00C46052" w:rsidRDefault="00C46052" w:rsidP="00C46052">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C46052" w:rsidRDefault="00C46052" w:rsidP="00C46052">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C46052" w:rsidRDefault="00C46052" w:rsidP="00C46052">
      <w:pPr>
        <w:jc w:val="both"/>
        <w:rPr>
          <w:rFonts w:ascii="GHEA Grapalat" w:hAnsi="GHEA Grapalat"/>
          <w:sz w:val="18"/>
          <w:szCs w:val="18"/>
        </w:rPr>
      </w:pPr>
    </w:p>
    <w:p w:rsidR="00C46052" w:rsidRPr="00B16483" w:rsidRDefault="00C46052" w:rsidP="00C46052">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C46052" w:rsidRDefault="00C46052" w:rsidP="00C46052">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C46052" w:rsidRPr="00D3436F" w:rsidRDefault="00C46052" w:rsidP="00C46052">
      <w:pPr>
        <w:tabs>
          <w:tab w:val="left" w:pos="7371"/>
        </w:tabs>
        <w:spacing w:after="160"/>
        <w:ind w:left="3544" w:firstLine="3"/>
        <w:jc w:val="both"/>
        <w:rPr>
          <w:rFonts w:ascii="GHEA Grapalat" w:hAnsi="GHEA Grapalat"/>
          <w:sz w:val="16"/>
        </w:rPr>
      </w:pPr>
    </w:p>
    <w:p w:rsidR="00C46052" w:rsidRDefault="00C46052" w:rsidP="00C46052">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C46052" w:rsidRDefault="00C46052" w:rsidP="00C46052">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C46052" w:rsidRDefault="00C46052" w:rsidP="00C46052">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AD6B7B">
        <w:rPr>
          <w:rFonts w:ascii="GHEA Grapalat" w:hAnsi="GHEA Grapalat"/>
        </w:rPr>
        <w:t>запрос котировок</w:t>
      </w:r>
      <w:r>
        <w:rPr>
          <w:rFonts w:ascii="GHEA Grapalat" w:hAnsi="GHEA Grapalat"/>
        </w:rPr>
        <w:t xml:space="preserve"> под кодом </w:t>
      </w:r>
      <w:r>
        <w:rPr>
          <w:rFonts w:ascii="GHEA Grapalat" w:hAnsi="GHEA Grapalat"/>
          <w:b/>
          <w:i/>
          <w:sz w:val="20"/>
          <w:szCs w:val="20"/>
          <w:lang w:val="af-ZA" w:eastAsia="en-US" w:bidi="ar-SA"/>
        </w:rPr>
        <w:t>ԳՀ–ԳՀԱՇՁԲ-20/11</w:t>
      </w:r>
      <w:r>
        <w:rPr>
          <w:rFonts w:ascii="GHEA Grapalat" w:hAnsi="GHEA Grapalat"/>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C46052" w:rsidRDefault="00C46052" w:rsidP="00C46052">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AD6B7B">
        <w:rPr>
          <w:rFonts w:ascii="GHEA Grapalat" w:hAnsi="GHEA Grapalat"/>
        </w:rPr>
        <w:t>запрос котировок</w:t>
      </w:r>
      <w:r>
        <w:rPr>
          <w:rFonts w:ascii="GHEA Grapalat" w:hAnsi="GHEA Grapalat"/>
        </w:rPr>
        <w:t xml:space="preserve"> под кодом </w:t>
      </w:r>
      <w:r w:rsidRPr="00D25B15">
        <w:rPr>
          <w:rFonts w:ascii="GHEA Grapalat" w:hAnsi="GHEA Grapalat"/>
          <w:b/>
          <w:i/>
          <w:sz w:val="20"/>
          <w:szCs w:val="20"/>
          <w:lang w:val="af-ZA" w:eastAsia="en-US" w:bidi="ar-SA"/>
        </w:rPr>
        <w:t>ԳՀ– ԳՀԱՇ</w:t>
      </w:r>
      <w:r>
        <w:rPr>
          <w:rFonts w:ascii="GHEA Grapalat" w:hAnsi="GHEA Grapalat"/>
          <w:b/>
          <w:i/>
          <w:sz w:val="20"/>
          <w:szCs w:val="20"/>
          <w:lang w:val="af-ZA" w:eastAsia="en-US" w:bidi="ar-SA"/>
        </w:rPr>
        <w:t>ՁԲ-20/11</w:t>
      </w:r>
    </w:p>
    <w:p w:rsidR="00C46052" w:rsidRDefault="00C46052" w:rsidP="00C46052">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C46052" w:rsidRDefault="00C46052" w:rsidP="00C46052">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25B2A">
        <w:rPr>
          <w:rFonts w:ascii="GHEA Grapalat" w:hAnsi="GHEA Grapalat"/>
          <w:lang w:bidi="ar-SA"/>
        </w:rPr>
        <w:t>запрос котировок</w:t>
      </w:r>
      <w:r>
        <w:rPr>
          <w:rFonts w:ascii="GHEA Grapalat" w:hAnsi="GHEA Grapalat"/>
        </w:rPr>
        <w:t xml:space="preserve"> случая     одновременного </w:t>
      </w:r>
    </w:p>
    <w:p w:rsidR="00C46052" w:rsidRDefault="00C46052" w:rsidP="00C46052">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C46052" w:rsidRDefault="00C46052" w:rsidP="00C46052">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C46052" w:rsidRDefault="00C46052" w:rsidP="00C46052">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C46052" w:rsidRDefault="00C46052" w:rsidP="00C46052">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C46052" w:rsidRDefault="00C46052" w:rsidP="00C46052">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C46052" w:rsidRDefault="00C46052" w:rsidP="00C46052">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C46052" w:rsidRDefault="00C46052" w:rsidP="00C46052">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7"/>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181"/>
        <w:gridCol w:w="3444"/>
        <w:gridCol w:w="2627"/>
      </w:tblGrid>
      <w:tr w:rsidR="00C46052" w:rsidTr="00BA5411">
        <w:tc>
          <w:tcPr>
            <w:tcW w:w="500" w:type="dxa"/>
            <w:tcBorders>
              <w:top w:val="single" w:sz="4" w:space="0" w:color="auto"/>
              <w:left w:val="single" w:sz="4" w:space="0" w:color="auto"/>
              <w:bottom w:val="single" w:sz="4" w:space="0" w:color="auto"/>
              <w:right w:val="single" w:sz="4" w:space="0" w:color="auto"/>
            </w:tcBorders>
            <w:vAlign w:val="center"/>
            <w:hideMark/>
          </w:tcPr>
          <w:p w:rsidR="00C46052" w:rsidRDefault="00C46052" w:rsidP="00BA541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C46052" w:rsidRDefault="00C46052" w:rsidP="00BA541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C46052" w:rsidRDefault="00C46052" w:rsidP="00BA541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w:t>
            </w:r>
            <w:r>
              <w:rPr>
                <w:rFonts w:ascii="GHEA Grapalat" w:hAnsi="GHEA Grapalat"/>
                <w:szCs w:val="24"/>
              </w:rPr>
              <w:lastRenderedPageBreak/>
              <w:t xml:space="preserve">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C46052" w:rsidRDefault="00C46052" w:rsidP="00BA541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lastRenderedPageBreak/>
              <w:t xml:space="preserve">Для иностранных граждан — тип и номер предусмотренного </w:t>
            </w:r>
            <w:r>
              <w:rPr>
                <w:rFonts w:ascii="GHEA Grapalat" w:hAnsi="GHEA Grapalat"/>
                <w:szCs w:val="24"/>
              </w:rPr>
              <w:lastRenderedPageBreak/>
              <w:t xml:space="preserve">законодательством соответствующей страны документа, удостоверяющего личность </w:t>
            </w:r>
          </w:p>
        </w:tc>
      </w:tr>
      <w:tr w:rsidR="00C46052" w:rsidTr="00BA5411">
        <w:tc>
          <w:tcPr>
            <w:tcW w:w="500"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46052" w:rsidRDefault="00C46052" w:rsidP="00BA5411">
            <w:pPr>
              <w:pStyle w:val="BodyTextIndent3"/>
              <w:widowControl w:val="0"/>
              <w:spacing w:after="120" w:line="240" w:lineRule="auto"/>
              <w:ind w:firstLine="0"/>
              <w:jc w:val="center"/>
              <w:rPr>
                <w:rFonts w:ascii="GHEA Grapalat" w:hAnsi="GHEA Grapalat"/>
                <w:szCs w:val="24"/>
              </w:rPr>
            </w:pPr>
          </w:p>
        </w:tc>
      </w:tr>
      <w:tr w:rsidR="00C46052" w:rsidTr="00BA5411">
        <w:tc>
          <w:tcPr>
            <w:tcW w:w="500"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46052" w:rsidRDefault="00C46052" w:rsidP="00BA5411">
            <w:pPr>
              <w:pStyle w:val="BodyTextIndent3"/>
              <w:widowControl w:val="0"/>
              <w:spacing w:after="120" w:line="240" w:lineRule="auto"/>
              <w:ind w:firstLine="0"/>
              <w:jc w:val="center"/>
              <w:rPr>
                <w:rFonts w:ascii="GHEA Grapalat" w:hAnsi="GHEA Grapalat"/>
                <w:szCs w:val="24"/>
              </w:rPr>
            </w:pPr>
          </w:p>
        </w:tc>
      </w:tr>
      <w:tr w:rsidR="00C46052" w:rsidTr="00BA5411">
        <w:tc>
          <w:tcPr>
            <w:tcW w:w="500"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C46052" w:rsidRDefault="00C46052" w:rsidP="00BA541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C46052" w:rsidRDefault="00C46052" w:rsidP="00BA5411">
            <w:pPr>
              <w:pStyle w:val="BodyTextIndent3"/>
              <w:widowControl w:val="0"/>
              <w:spacing w:after="120" w:line="240" w:lineRule="auto"/>
              <w:ind w:firstLine="0"/>
              <w:jc w:val="center"/>
              <w:rPr>
                <w:rFonts w:ascii="GHEA Grapalat" w:hAnsi="GHEA Grapalat"/>
                <w:szCs w:val="24"/>
              </w:rPr>
            </w:pPr>
          </w:p>
        </w:tc>
      </w:tr>
    </w:tbl>
    <w:p w:rsidR="00C46052" w:rsidRDefault="00C46052" w:rsidP="00C46052">
      <w:pPr>
        <w:rPr>
          <w:rFonts w:ascii="GHEA Grapalat" w:hAnsi="GHEA Grapalat"/>
        </w:rPr>
      </w:pPr>
    </w:p>
    <w:p w:rsidR="00C46052" w:rsidRDefault="00C46052" w:rsidP="00C46052">
      <w:pPr>
        <w:jc w:val="both"/>
        <w:rPr>
          <w:rFonts w:ascii="GHEA Grapalat" w:hAnsi="GHEA Grapalat"/>
        </w:rPr>
      </w:pPr>
      <w:r>
        <w:rPr>
          <w:rFonts w:ascii="GHEA Grapalat" w:hAnsi="GHEA Grapalat"/>
        </w:rPr>
        <w:t xml:space="preserve"> </w:t>
      </w:r>
    </w:p>
    <w:p w:rsidR="00C46052" w:rsidRPr="000858EB" w:rsidRDefault="00C46052" w:rsidP="00C46052">
      <w:pPr>
        <w:ind w:firstLine="708"/>
        <w:jc w:val="both"/>
        <w:rPr>
          <w:rFonts w:ascii="GHEA Grapalat" w:hAnsi="GHEA Grapalat"/>
        </w:rPr>
      </w:pPr>
      <w:r w:rsidRPr="000858EB">
        <w:rPr>
          <w:rFonts w:ascii="GHEA Grapalat" w:hAnsi="GHEA Grapalat"/>
        </w:rPr>
        <w:t xml:space="preserve">Представляются технические характеристики, товарные знаки, фирменные наименования, марки, производители и гарантийные сроки </w:t>
      </w:r>
      <w:r w:rsidRPr="00FF3E38">
        <w:rPr>
          <w:rFonts w:ascii="GHEA Grapalat" w:hAnsi="GHEA Grapalat"/>
        </w:rPr>
        <w:t>соответствующ</w:t>
      </w:r>
      <w:r>
        <w:rPr>
          <w:rFonts w:ascii="GHEA Grapalat" w:hAnsi="GHEA Grapalat"/>
        </w:rPr>
        <w:t xml:space="preserve">их </w:t>
      </w:r>
      <w:r w:rsidRPr="000858EB">
        <w:rPr>
          <w:rFonts w:ascii="GHEA Grapalat" w:hAnsi="GHEA Grapalat"/>
        </w:rPr>
        <w:t>приборов</w:t>
      </w:r>
      <w:r>
        <w:rPr>
          <w:rFonts w:ascii="GHEA Grapalat" w:hAnsi="GHEA Grapalat"/>
        </w:rPr>
        <w:t xml:space="preserve"> и </w:t>
      </w:r>
      <w:r w:rsidRPr="000858EB">
        <w:rPr>
          <w:rFonts w:ascii="GHEA Grapalat" w:hAnsi="GHEA Grapalat"/>
        </w:rPr>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8"/>
        <w:t>***</w:t>
      </w:r>
      <w:r w:rsidRPr="000858EB">
        <w:rPr>
          <w:rFonts w:ascii="GHEA Grapalat" w:hAnsi="GHEA Grapalat"/>
        </w:rPr>
        <w:t xml:space="preserve"> </w:t>
      </w:r>
    </w:p>
    <w:p w:rsidR="00C46052" w:rsidRDefault="00C46052" w:rsidP="00C46052">
      <w:pPr>
        <w:tabs>
          <w:tab w:val="left" w:pos="7371"/>
        </w:tabs>
        <w:spacing w:after="160"/>
        <w:ind w:left="3544" w:firstLine="3"/>
        <w:jc w:val="both"/>
        <w:rPr>
          <w:rFonts w:ascii="GHEA Grapalat" w:hAnsi="GHEA Grapalat"/>
          <w:sz w:val="16"/>
          <w:lang w:val="hy-AM"/>
        </w:rPr>
      </w:pPr>
    </w:p>
    <w:p w:rsidR="00C46052" w:rsidRPr="000811C1" w:rsidRDefault="00C46052" w:rsidP="00C46052">
      <w:pPr>
        <w:tabs>
          <w:tab w:val="left" w:pos="7371"/>
        </w:tabs>
        <w:spacing w:after="160"/>
        <w:ind w:left="3544" w:firstLine="3"/>
        <w:jc w:val="both"/>
        <w:rPr>
          <w:rFonts w:ascii="GHEA Grapalat" w:hAnsi="GHEA Grapalat"/>
          <w:sz w:val="16"/>
          <w:lang w:val="hy-AM"/>
        </w:rPr>
      </w:pPr>
    </w:p>
    <w:p w:rsidR="00C46052" w:rsidRPr="00D3436F" w:rsidRDefault="00C46052" w:rsidP="00C46052">
      <w:pPr>
        <w:tabs>
          <w:tab w:val="left" w:pos="7371"/>
        </w:tabs>
        <w:spacing w:after="160"/>
        <w:ind w:left="3544" w:firstLine="3"/>
        <w:jc w:val="both"/>
        <w:rPr>
          <w:rFonts w:ascii="GHEA Grapalat" w:hAnsi="GHEA Grapalat"/>
          <w:sz w:val="16"/>
        </w:rPr>
      </w:pPr>
    </w:p>
    <w:p w:rsidR="00C46052" w:rsidRPr="00770B03" w:rsidRDefault="00C46052" w:rsidP="00C46052">
      <w:pPr>
        <w:tabs>
          <w:tab w:val="left" w:pos="7371"/>
        </w:tabs>
        <w:spacing w:after="160"/>
        <w:ind w:left="3544" w:firstLine="3"/>
        <w:jc w:val="both"/>
        <w:rPr>
          <w:rFonts w:ascii="GHEA Grapalat" w:hAnsi="GHEA Grapalat"/>
          <w:sz w:val="16"/>
        </w:rPr>
      </w:pPr>
    </w:p>
    <w:p w:rsidR="00C46052" w:rsidRPr="000C1746" w:rsidRDefault="00C46052" w:rsidP="00C46052">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C46052" w:rsidRPr="000C1746" w:rsidRDefault="00C46052" w:rsidP="00C46052">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C46052" w:rsidRPr="000C1746" w:rsidRDefault="00C46052" w:rsidP="00C46052">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C46052" w:rsidRPr="009044F1" w:rsidRDefault="00C46052" w:rsidP="00C46052">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C46052" w:rsidRDefault="00C46052" w:rsidP="00C46052">
      <w:pPr>
        <w:rPr>
          <w:rFonts w:ascii="GHEA Grapalat" w:hAnsi="GHEA Grapalat"/>
          <w:b/>
        </w:rPr>
      </w:pPr>
      <w:r>
        <w:rPr>
          <w:rFonts w:ascii="GHEA Grapalat" w:hAnsi="GHEA Grapalat"/>
          <w:b/>
        </w:rPr>
        <w:br w:type="page"/>
      </w:r>
    </w:p>
    <w:p w:rsidR="00C46052" w:rsidRDefault="00C46052" w:rsidP="00C46052">
      <w:pPr>
        <w:rPr>
          <w:rFonts w:ascii="GHEA Grapalat" w:hAnsi="GHEA Grapalat"/>
          <w:b/>
        </w:rPr>
      </w:pPr>
    </w:p>
    <w:p w:rsidR="00C46052" w:rsidRPr="009044F1" w:rsidRDefault="00C46052" w:rsidP="00C46052">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C46052" w:rsidRDefault="00C46052" w:rsidP="00C46052">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Pr="00D25B15">
        <w:rPr>
          <w:rFonts w:ascii="GHEA Grapalat" w:hAnsi="GHEA Grapalat"/>
          <w:b/>
          <w:sz w:val="24"/>
          <w:szCs w:val="24"/>
        </w:rPr>
        <w:t xml:space="preserve">запрос котировок </w:t>
      </w:r>
    </w:p>
    <w:p w:rsidR="00C46052" w:rsidRPr="009044F1" w:rsidRDefault="00C46052" w:rsidP="00C46052">
      <w:pPr>
        <w:pStyle w:val="BodyTextIndent3"/>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i/>
          <w:lang w:val="af-ZA" w:eastAsia="en-US" w:bidi="ar-SA"/>
        </w:rPr>
        <w:t>ԳՀ–ԳՀԱՇՁԲ-20/11</w:t>
      </w:r>
    </w:p>
    <w:p w:rsidR="00C46052" w:rsidRPr="009044F1" w:rsidRDefault="00C46052" w:rsidP="00C46052">
      <w:pPr>
        <w:widowControl w:val="0"/>
        <w:spacing w:after="160"/>
        <w:ind w:left="567" w:right="565"/>
        <w:jc w:val="center"/>
        <w:rPr>
          <w:rFonts w:ascii="GHEA Grapalat" w:hAnsi="GHEA Grapalat"/>
          <w:b/>
        </w:rPr>
      </w:pPr>
    </w:p>
    <w:p w:rsidR="00C46052" w:rsidRPr="009044F1" w:rsidRDefault="00C46052" w:rsidP="00C46052">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C46052" w:rsidRPr="009044F1" w:rsidRDefault="00C46052" w:rsidP="00C46052">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C46052" w:rsidRPr="009044F1" w:rsidRDefault="00C46052" w:rsidP="00C46052">
      <w:pPr>
        <w:pStyle w:val="Heading3"/>
        <w:keepNext w:val="0"/>
        <w:widowControl w:val="0"/>
        <w:spacing w:after="160" w:line="240" w:lineRule="auto"/>
        <w:ind w:left="567" w:right="565"/>
        <w:rPr>
          <w:rFonts w:ascii="GHEA Grapalat" w:hAnsi="GHEA Grapalat" w:cs="Arial"/>
          <w:sz w:val="24"/>
          <w:szCs w:val="24"/>
        </w:rPr>
      </w:pPr>
    </w:p>
    <w:p w:rsidR="00C46052" w:rsidRPr="00430541" w:rsidRDefault="00C46052" w:rsidP="00C46052">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C46052" w:rsidRPr="00430541" w:rsidRDefault="00C46052" w:rsidP="00C46052">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C46052" w:rsidRPr="009044F1" w:rsidRDefault="00C46052" w:rsidP="00C46052">
      <w:pPr>
        <w:widowControl w:val="0"/>
        <w:spacing w:after="160"/>
        <w:jc w:val="both"/>
        <w:rPr>
          <w:rFonts w:ascii="GHEA Grapalat" w:hAnsi="GHEA Grapalat"/>
        </w:rPr>
      </w:pPr>
      <w:r w:rsidRPr="009044F1">
        <w:rPr>
          <w:rFonts w:ascii="GHEA Grapalat" w:hAnsi="GHEA Grapalat"/>
        </w:rPr>
        <w:t xml:space="preserve">рамках </w:t>
      </w:r>
      <w:r w:rsidRPr="009D6C2B">
        <w:rPr>
          <w:rFonts w:ascii="GHEA Grapalat" w:hAnsi="GHEA Grapalat"/>
        </w:rPr>
        <w:t>запрос котировок</w:t>
      </w:r>
      <w:r w:rsidRPr="009044F1">
        <w:rPr>
          <w:rFonts w:ascii="GHEA Grapalat" w:hAnsi="GHEA Grapalat"/>
        </w:rPr>
        <w:t xml:space="preserve"> под кодом </w:t>
      </w:r>
      <w:r>
        <w:rPr>
          <w:rFonts w:ascii="GHEA Grapalat" w:hAnsi="GHEA Grapalat"/>
          <w:b/>
          <w:i/>
          <w:sz w:val="20"/>
          <w:szCs w:val="20"/>
          <w:lang w:val="af-ZA" w:eastAsia="en-US" w:bidi="ar-SA"/>
        </w:rPr>
        <w:t>ԳՀ–ԳՀԱՇՁԲ-20/11</w:t>
      </w:r>
      <w:r>
        <w:rPr>
          <w:rFonts w:ascii="GHEA Grapalat" w:hAnsi="GHEA Grapalat"/>
          <w:b/>
          <w:i/>
          <w:sz w:val="20"/>
          <w:szCs w:val="20"/>
          <w:lang w:eastAsia="en-US" w:bidi="ar-SA"/>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предлагаемого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639"/>
        <w:gridCol w:w="1335"/>
        <w:gridCol w:w="1325"/>
        <w:gridCol w:w="1716"/>
        <w:gridCol w:w="1721"/>
        <w:gridCol w:w="1471"/>
      </w:tblGrid>
      <w:tr w:rsidR="00C46052" w:rsidRPr="00206AF8" w:rsidTr="00BA5411">
        <w:tc>
          <w:tcPr>
            <w:tcW w:w="1042" w:type="dxa"/>
            <w:vMerge w:val="restart"/>
            <w:vAlign w:val="center"/>
          </w:tcPr>
          <w:p w:rsidR="00C46052" w:rsidRDefault="00C46052" w:rsidP="00BA5411">
            <w:pPr>
              <w:widowControl w:val="0"/>
              <w:jc w:val="center"/>
              <w:rPr>
                <w:rFonts w:ascii="GHEA Grapalat" w:hAnsi="GHEA Grapalat"/>
                <w:b/>
                <w:sz w:val="20"/>
                <w:szCs w:val="20"/>
              </w:rPr>
            </w:pPr>
          </w:p>
          <w:p w:rsidR="00C46052" w:rsidRPr="00206AF8" w:rsidRDefault="00C46052" w:rsidP="00BA5411">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C46052" w:rsidRPr="00206AF8" w:rsidRDefault="00C46052" w:rsidP="00BA5411">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46052" w:rsidRPr="00206AF8" w:rsidTr="00BA5411">
        <w:trPr>
          <w:trHeight w:val="696"/>
        </w:trPr>
        <w:tc>
          <w:tcPr>
            <w:tcW w:w="1042" w:type="dxa"/>
            <w:vMerge/>
            <w:vAlign w:val="center"/>
          </w:tcPr>
          <w:p w:rsidR="00C46052" w:rsidRPr="00206AF8" w:rsidRDefault="00C46052" w:rsidP="00BA5411">
            <w:pPr>
              <w:widowControl w:val="0"/>
              <w:jc w:val="center"/>
              <w:rPr>
                <w:rFonts w:ascii="GHEA Grapalat" w:hAnsi="GHEA Grapalat"/>
                <w:b/>
                <w:bCs/>
                <w:sz w:val="20"/>
                <w:szCs w:val="20"/>
              </w:rPr>
            </w:pPr>
          </w:p>
        </w:tc>
        <w:tc>
          <w:tcPr>
            <w:tcW w:w="1663" w:type="dxa"/>
            <w:vAlign w:val="center"/>
          </w:tcPr>
          <w:p w:rsidR="00C46052" w:rsidRDefault="00C46052" w:rsidP="00BA5411">
            <w:pPr>
              <w:widowControl w:val="0"/>
              <w:jc w:val="center"/>
              <w:rPr>
                <w:rFonts w:ascii="GHEA Grapalat" w:hAnsi="GHEA Grapalat"/>
                <w:b/>
                <w:sz w:val="20"/>
                <w:szCs w:val="20"/>
              </w:rPr>
            </w:pPr>
            <w:r>
              <w:rPr>
                <w:rFonts w:ascii="GHEA Grapalat" w:hAnsi="GHEA Grapalat"/>
                <w:b/>
                <w:sz w:val="20"/>
                <w:szCs w:val="20"/>
              </w:rPr>
              <w:t>фирменное</w:t>
            </w:r>
          </w:p>
          <w:p w:rsidR="00C46052" w:rsidRPr="00206AF8" w:rsidRDefault="00C46052" w:rsidP="00BA5411">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46052" w:rsidRPr="00206AF8" w:rsidRDefault="00C46052" w:rsidP="00BA5411">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46052" w:rsidRPr="00BF7253" w:rsidRDefault="00C46052" w:rsidP="00BA5411">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C46052" w:rsidRPr="00206AF8" w:rsidRDefault="00C46052" w:rsidP="00BA5411">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C46052" w:rsidRPr="00206AF8" w:rsidRDefault="00C46052" w:rsidP="00BA5411">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C46052" w:rsidRPr="00206AF8" w:rsidRDefault="00C46052" w:rsidP="00BA5411">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C46052" w:rsidRPr="00206AF8" w:rsidTr="00BA5411">
        <w:tc>
          <w:tcPr>
            <w:tcW w:w="1042"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63"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463"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99"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752"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08"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946" w:type="dxa"/>
          </w:tcPr>
          <w:p w:rsidR="00C46052" w:rsidRPr="00206AF8" w:rsidRDefault="00C46052" w:rsidP="00BA5411">
            <w:pPr>
              <w:pStyle w:val="Heading3"/>
              <w:keepNext w:val="0"/>
              <w:widowControl w:val="0"/>
              <w:spacing w:line="240" w:lineRule="auto"/>
              <w:jc w:val="left"/>
              <w:rPr>
                <w:rFonts w:ascii="GHEA Grapalat" w:hAnsi="GHEA Grapalat"/>
                <w:b/>
              </w:rPr>
            </w:pPr>
          </w:p>
        </w:tc>
      </w:tr>
      <w:tr w:rsidR="00C46052" w:rsidRPr="00206AF8" w:rsidTr="00BA5411">
        <w:tc>
          <w:tcPr>
            <w:tcW w:w="1042"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63"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463"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99"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752"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08"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946" w:type="dxa"/>
          </w:tcPr>
          <w:p w:rsidR="00C46052" w:rsidRPr="00206AF8" w:rsidRDefault="00C46052" w:rsidP="00BA5411">
            <w:pPr>
              <w:pStyle w:val="Heading3"/>
              <w:keepNext w:val="0"/>
              <w:widowControl w:val="0"/>
              <w:spacing w:line="240" w:lineRule="auto"/>
              <w:jc w:val="left"/>
              <w:rPr>
                <w:rFonts w:ascii="GHEA Grapalat" w:hAnsi="GHEA Grapalat"/>
                <w:b/>
              </w:rPr>
            </w:pPr>
          </w:p>
        </w:tc>
      </w:tr>
      <w:tr w:rsidR="00C46052" w:rsidRPr="00206AF8" w:rsidTr="00BA5411">
        <w:tc>
          <w:tcPr>
            <w:tcW w:w="1042"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63"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463"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99"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752"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1608" w:type="dxa"/>
          </w:tcPr>
          <w:p w:rsidR="00C46052" w:rsidRPr="00206AF8" w:rsidRDefault="00C46052" w:rsidP="00BA5411">
            <w:pPr>
              <w:pStyle w:val="Heading3"/>
              <w:keepNext w:val="0"/>
              <w:widowControl w:val="0"/>
              <w:spacing w:line="240" w:lineRule="auto"/>
              <w:jc w:val="left"/>
              <w:rPr>
                <w:rFonts w:ascii="GHEA Grapalat" w:hAnsi="GHEA Grapalat"/>
                <w:b/>
              </w:rPr>
            </w:pPr>
          </w:p>
        </w:tc>
        <w:tc>
          <w:tcPr>
            <w:tcW w:w="946" w:type="dxa"/>
          </w:tcPr>
          <w:p w:rsidR="00C46052" w:rsidRPr="00206AF8" w:rsidRDefault="00C46052" w:rsidP="00BA5411">
            <w:pPr>
              <w:pStyle w:val="Heading3"/>
              <w:keepNext w:val="0"/>
              <w:widowControl w:val="0"/>
              <w:spacing w:line="240" w:lineRule="auto"/>
              <w:jc w:val="left"/>
              <w:rPr>
                <w:rFonts w:ascii="GHEA Grapalat" w:hAnsi="GHEA Grapalat"/>
                <w:b/>
              </w:rPr>
            </w:pPr>
          </w:p>
        </w:tc>
      </w:tr>
    </w:tbl>
    <w:p w:rsidR="00C46052" w:rsidRDefault="00C46052" w:rsidP="00C46052">
      <w:pPr>
        <w:widowControl w:val="0"/>
        <w:tabs>
          <w:tab w:val="left" w:pos="6804"/>
        </w:tabs>
        <w:jc w:val="center"/>
        <w:rPr>
          <w:rFonts w:ascii="GHEA Grapalat" w:hAnsi="GHEA Grapalat"/>
          <w:lang w:val="en-US"/>
        </w:rPr>
      </w:pPr>
    </w:p>
    <w:p w:rsidR="00C46052" w:rsidRPr="00DD2B43" w:rsidRDefault="00C46052" w:rsidP="00C4605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46052" w:rsidRPr="00567D3B" w:rsidRDefault="00C46052" w:rsidP="00C46052">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C46052" w:rsidRPr="008875C7" w:rsidRDefault="00C46052" w:rsidP="00C46052">
      <w:pPr>
        <w:widowControl w:val="0"/>
        <w:spacing w:after="160"/>
        <w:jc w:val="right"/>
        <w:rPr>
          <w:rFonts w:ascii="GHEA Grapalat" w:hAnsi="GHEA Grapalat"/>
        </w:rPr>
      </w:pPr>
    </w:p>
    <w:p w:rsidR="00C46052" w:rsidRPr="00D5443D" w:rsidRDefault="00C46052" w:rsidP="00C46052">
      <w:pPr>
        <w:widowControl w:val="0"/>
        <w:spacing w:after="160"/>
        <w:jc w:val="right"/>
        <w:rPr>
          <w:rFonts w:ascii="GHEA Grapalat" w:hAnsi="GHEA Grapalat"/>
        </w:rPr>
      </w:pPr>
      <w:r w:rsidRPr="009044F1">
        <w:rPr>
          <w:rFonts w:ascii="GHEA Grapalat" w:hAnsi="GHEA Grapalat"/>
        </w:rPr>
        <w:t>М. П.</w:t>
      </w:r>
    </w:p>
    <w:p w:rsidR="00C46052" w:rsidRDefault="00C46052" w:rsidP="00C46052">
      <w:pPr>
        <w:rPr>
          <w:rFonts w:ascii="GHEA Grapalat" w:hAnsi="GHEA Grapalat"/>
        </w:rPr>
      </w:pPr>
      <w:r>
        <w:rPr>
          <w:rFonts w:ascii="GHEA Grapalat" w:hAnsi="GHEA Grapalat"/>
        </w:rPr>
        <w:br w:type="page"/>
      </w:r>
    </w:p>
    <w:p w:rsidR="00C46052" w:rsidRPr="00DC619D" w:rsidRDefault="00C46052" w:rsidP="00C46052">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C46052" w:rsidRDefault="00C46052" w:rsidP="00C46052">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Pr="00D25B15">
        <w:rPr>
          <w:rFonts w:ascii="GHEA Grapalat" w:hAnsi="GHEA Grapalat"/>
          <w:b/>
          <w:sz w:val="24"/>
          <w:szCs w:val="24"/>
        </w:rPr>
        <w:t xml:space="preserve">запрос котировок </w:t>
      </w:r>
    </w:p>
    <w:p w:rsidR="00C46052" w:rsidRPr="009044F1" w:rsidRDefault="00C46052" w:rsidP="00C46052">
      <w:pPr>
        <w:pStyle w:val="BodyTextIndent3"/>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i/>
          <w:lang w:val="af-ZA" w:eastAsia="en-US" w:bidi="ar-SA"/>
        </w:rPr>
        <w:t>ԳՀ– ԳՀԱՇՁԲ-20/11</w:t>
      </w:r>
    </w:p>
    <w:p w:rsidR="00C46052" w:rsidRPr="009044F1" w:rsidRDefault="00C46052" w:rsidP="00C46052">
      <w:pPr>
        <w:pStyle w:val="BodyTextIndent3"/>
        <w:widowControl w:val="0"/>
        <w:spacing w:after="160" w:line="240" w:lineRule="auto"/>
        <w:jc w:val="right"/>
        <w:rPr>
          <w:rFonts w:ascii="GHEA Grapalat" w:hAnsi="GHEA Grapalat"/>
        </w:rPr>
      </w:pPr>
    </w:p>
    <w:p w:rsidR="00C46052" w:rsidRPr="009044F1" w:rsidRDefault="00C46052" w:rsidP="00C46052">
      <w:pPr>
        <w:widowControl w:val="0"/>
        <w:spacing w:after="120"/>
        <w:ind w:left="-66"/>
        <w:jc w:val="center"/>
        <w:rPr>
          <w:rFonts w:ascii="GHEA Grapalat" w:hAnsi="GHEA Grapalat"/>
          <w:b/>
        </w:rPr>
      </w:pPr>
      <w:r w:rsidRPr="009044F1">
        <w:rPr>
          <w:rFonts w:ascii="GHEA Grapalat" w:hAnsi="GHEA Grapalat"/>
          <w:b/>
        </w:rPr>
        <w:t>ЦЕНОВОЕ ПРЕДЛОЖЕНИЕ</w:t>
      </w:r>
    </w:p>
    <w:p w:rsidR="00C46052" w:rsidRPr="009044F1" w:rsidRDefault="00C46052" w:rsidP="00C46052">
      <w:pPr>
        <w:widowControl w:val="0"/>
        <w:spacing w:after="120"/>
        <w:ind w:firstLine="567"/>
        <w:jc w:val="center"/>
        <w:rPr>
          <w:rFonts w:ascii="GHEA Grapalat" w:hAnsi="GHEA Grapalat"/>
        </w:rPr>
      </w:pPr>
    </w:p>
    <w:p w:rsidR="00C46052" w:rsidRPr="009D6C2B" w:rsidRDefault="00C46052" w:rsidP="00C46052">
      <w:pPr>
        <w:pStyle w:val="BodyTextIndent3"/>
        <w:widowControl w:val="0"/>
        <w:spacing w:after="160" w:line="240" w:lineRule="auto"/>
        <w:ind w:firstLine="0"/>
        <w:rPr>
          <w:rFonts w:ascii="GHEA Grapalat" w:hAnsi="GHEA Grapalat" w:cs="Arial"/>
          <w:b/>
          <w:sz w:val="24"/>
          <w:szCs w:val="24"/>
        </w:rPr>
      </w:pPr>
      <w:r w:rsidRPr="005744FC">
        <w:rPr>
          <w:rFonts w:ascii="GHEA Grapalat" w:hAnsi="GHEA Grapalat"/>
          <w:spacing w:val="-6"/>
        </w:rPr>
        <w:t xml:space="preserve">Рассмотрев приглашение на </w:t>
      </w:r>
      <w:r w:rsidRPr="00D25B15">
        <w:rPr>
          <w:rFonts w:ascii="GHEA Grapalat" w:hAnsi="GHEA Grapalat"/>
          <w:b/>
          <w:sz w:val="24"/>
          <w:szCs w:val="24"/>
        </w:rPr>
        <w:t xml:space="preserve">запрос котировок </w:t>
      </w:r>
      <w:r w:rsidRPr="005744FC">
        <w:rPr>
          <w:rFonts w:ascii="GHEA Grapalat" w:hAnsi="GHEA Grapalat"/>
          <w:spacing w:val="-6"/>
        </w:rPr>
        <w:t xml:space="preserve">под кодом </w:t>
      </w:r>
      <w:r>
        <w:rPr>
          <w:rFonts w:ascii="GHEA Grapalat" w:hAnsi="GHEA Grapalat"/>
          <w:b/>
          <w:i/>
          <w:lang w:val="af-ZA" w:eastAsia="en-US" w:bidi="ar-SA"/>
        </w:rPr>
        <w:t>ԳՀ– ԳՀԱՇՁԲ-20/11</w:t>
      </w:r>
      <w:r w:rsidRPr="005744FC">
        <w:rPr>
          <w:rFonts w:ascii="GHEA Grapalat" w:hAnsi="GHEA Grapalat"/>
          <w:spacing w:val="-6"/>
        </w:rPr>
        <w:t>,</w:t>
      </w:r>
      <w:r w:rsidRPr="009044F1">
        <w:rPr>
          <w:rFonts w:ascii="GHEA Grapalat" w:hAnsi="GHEA Grapalat"/>
        </w:rPr>
        <w:t xml:space="preserve"> </w:t>
      </w:r>
    </w:p>
    <w:p w:rsidR="00C46052" w:rsidRPr="008842CE" w:rsidRDefault="00C46052" w:rsidP="00C46052">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C46052" w:rsidRPr="009044F1" w:rsidRDefault="00C46052" w:rsidP="00C46052">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C46052" w:rsidRPr="009044F1" w:rsidRDefault="00C46052" w:rsidP="00C46052">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C46052" w:rsidRPr="009044F1" w:rsidRDefault="00C46052" w:rsidP="00C46052">
      <w:pPr>
        <w:widowControl w:val="0"/>
        <w:spacing w:after="160"/>
        <w:jc w:val="right"/>
        <w:rPr>
          <w:rFonts w:ascii="GHEA Grapalat" w:hAnsi="GHEA Grapalat"/>
        </w:rPr>
      </w:pPr>
      <w:r w:rsidRPr="009044F1">
        <w:rPr>
          <w:rFonts w:ascii="GHEA Grapalat" w:hAnsi="GHEA Grapalat"/>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C46052" w:rsidRPr="005744FC" w:rsidTr="00BA5411">
        <w:trPr>
          <w:trHeight w:val="916"/>
          <w:jc w:val="center"/>
        </w:trPr>
        <w:tc>
          <w:tcPr>
            <w:tcW w:w="1368" w:type="dxa"/>
            <w:tcBorders>
              <w:top w:val="single" w:sz="4" w:space="0" w:color="auto"/>
              <w:left w:val="single" w:sz="4" w:space="0" w:color="auto"/>
              <w:right w:val="single" w:sz="4" w:space="0" w:color="auto"/>
            </w:tcBorders>
            <w:vAlign w:val="center"/>
          </w:tcPr>
          <w:p w:rsidR="00C46052" w:rsidRPr="005744FC" w:rsidRDefault="00C46052" w:rsidP="00BA541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C46052" w:rsidRPr="005744FC" w:rsidRDefault="00C46052" w:rsidP="00BA541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C46052" w:rsidRPr="005744FC" w:rsidRDefault="00C46052" w:rsidP="00BA5411">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/прописью и цифрами/</w:t>
            </w:r>
          </w:p>
        </w:tc>
        <w:tc>
          <w:tcPr>
            <w:tcW w:w="1418" w:type="dxa"/>
            <w:tcBorders>
              <w:top w:val="single" w:sz="4" w:space="0" w:color="auto"/>
              <w:left w:val="single" w:sz="4" w:space="0" w:color="auto"/>
              <w:right w:val="single" w:sz="4" w:space="0" w:color="auto"/>
            </w:tcBorders>
            <w:vAlign w:val="center"/>
          </w:tcPr>
          <w:p w:rsidR="00C46052" w:rsidRDefault="00C46052" w:rsidP="00BA5411">
            <w:pPr>
              <w:widowControl w:val="0"/>
              <w:jc w:val="center"/>
              <w:rPr>
                <w:rFonts w:ascii="GHEA Grapalat" w:hAnsi="GHEA Grapalat"/>
                <w:b/>
                <w:bCs/>
                <w:sz w:val="20"/>
                <w:szCs w:val="20"/>
              </w:rPr>
            </w:pPr>
            <w:r>
              <w:rPr>
                <w:rFonts w:ascii="GHEA Grapalat" w:hAnsi="GHEA Grapalat"/>
                <w:b/>
                <w:bCs/>
                <w:sz w:val="20"/>
                <w:szCs w:val="20"/>
              </w:rPr>
              <w:t>Прибыль</w:t>
            </w:r>
          </w:p>
          <w:p w:rsidR="00C46052" w:rsidRPr="005744FC" w:rsidRDefault="00C46052" w:rsidP="00BA541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C46052" w:rsidRPr="005744FC" w:rsidRDefault="00C46052" w:rsidP="00BA541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C46052" w:rsidRPr="005744FC" w:rsidRDefault="00C46052" w:rsidP="00BA5411">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C46052" w:rsidRPr="005744FC" w:rsidRDefault="00C46052" w:rsidP="00BA541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C46052" w:rsidRPr="005744FC" w:rsidTr="00BA541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C46052" w:rsidRPr="005744FC" w:rsidRDefault="00C46052" w:rsidP="00BA541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C46052" w:rsidRPr="005744FC" w:rsidRDefault="00C46052" w:rsidP="00BA541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C46052" w:rsidRPr="005744FC" w:rsidRDefault="00C46052" w:rsidP="00BA5411">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C46052" w:rsidRPr="005744FC" w:rsidRDefault="00C46052" w:rsidP="00BA5411">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C46052" w:rsidRPr="005744FC" w:rsidRDefault="00C46052" w:rsidP="00BA5411">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C46052" w:rsidRPr="005744FC" w:rsidRDefault="00C46052" w:rsidP="00BA5411">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C46052" w:rsidRPr="005744FC" w:rsidTr="00BA541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46052" w:rsidRPr="005744FC" w:rsidRDefault="00C46052" w:rsidP="00BA5411">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46052" w:rsidRPr="005744FC" w:rsidRDefault="00C46052" w:rsidP="00BA541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46052" w:rsidRPr="005744FC" w:rsidRDefault="00C46052" w:rsidP="00BA541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6052" w:rsidRPr="005744FC" w:rsidRDefault="00C46052" w:rsidP="00BA541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46052" w:rsidRPr="005744FC" w:rsidRDefault="00C46052" w:rsidP="00BA541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46052" w:rsidRPr="005744FC" w:rsidRDefault="00C46052" w:rsidP="00BA5411">
            <w:pPr>
              <w:widowControl w:val="0"/>
              <w:jc w:val="center"/>
              <w:rPr>
                <w:rFonts w:ascii="GHEA Grapalat" w:hAnsi="GHEA Grapalat"/>
                <w:sz w:val="20"/>
                <w:szCs w:val="20"/>
              </w:rPr>
            </w:pPr>
          </w:p>
        </w:tc>
      </w:tr>
    </w:tbl>
    <w:p w:rsidR="00C46052" w:rsidRPr="00DD2B43" w:rsidRDefault="00C46052" w:rsidP="00C4605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46052" w:rsidRPr="00567D3B" w:rsidRDefault="00C46052" w:rsidP="00C46052">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C46052" w:rsidRPr="00D3436F" w:rsidRDefault="00C46052" w:rsidP="00C46052">
      <w:pPr>
        <w:widowControl w:val="0"/>
        <w:spacing w:after="160"/>
        <w:jc w:val="both"/>
        <w:rPr>
          <w:rFonts w:ascii="GHEA Grapalat" w:hAnsi="GHEA Grapalat"/>
          <w:lang w:val="es-ES"/>
        </w:rPr>
      </w:pPr>
    </w:p>
    <w:p w:rsidR="00C46052" w:rsidRPr="000F6C24" w:rsidRDefault="00C46052" w:rsidP="00C46052">
      <w:pPr>
        <w:widowControl w:val="0"/>
        <w:spacing w:after="160"/>
        <w:jc w:val="right"/>
        <w:rPr>
          <w:rFonts w:ascii="GHEA Grapalat" w:hAnsi="GHEA Grapalat"/>
        </w:rPr>
      </w:pPr>
      <w:r w:rsidRPr="009044F1">
        <w:rPr>
          <w:rFonts w:ascii="GHEA Grapalat" w:hAnsi="GHEA Grapalat"/>
        </w:rPr>
        <w:t>М. П.</w:t>
      </w: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46052" w:rsidRDefault="00C46052" w:rsidP="00C46052">
      <w:pPr>
        <w:rPr>
          <w:rFonts w:ascii="GHEA Grapalat" w:hAnsi="GHEA Grapalat"/>
          <w:b/>
        </w:rPr>
      </w:pPr>
    </w:p>
    <w:p w:rsidR="00C056EC" w:rsidRDefault="00C056EC" w:rsidP="00C056EC">
      <w:pPr>
        <w:widowControl w:val="0"/>
        <w:spacing w:after="160"/>
        <w:rPr>
          <w:rFonts w:ascii="GHEA Grapalat" w:hAnsi="GHEA Grapalat"/>
          <w:b/>
        </w:rPr>
      </w:pPr>
    </w:p>
    <w:p w:rsidR="00C056EC" w:rsidRDefault="00C056EC" w:rsidP="00C056EC">
      <w:pPr>
        <w:widowControl w:val="0"/>
        <w:spacing w:after="160"/>
        <w:rPr>
          <w:rFonts w:ascii="GHEA Grapalat" w:hAnsi="GHEA Grapalat"/>
          <w:b/>
        </w:rPr>
      </w:pPr>
    </w:p>
    <w:p w:rsidR="00C056EC" w:rsidRPr="00B138F3" w:rsidRDefault="00C056EC" w:rsidP="00C056EC">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C056EC" w:rsidRPr="00B138F3" w:rsidRDefault="00C056EC" w:rsidP="00C056EC">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Pr="00297B13">
        <w:rPr>
          <w:rFonts w:ascii="GHEA Grapalat" w:hAnsi="GHEA Grapalat"/>
          <w:lang w:bidi="ar-SA"/>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Pr>
          <w:rFonts w:ascii="GHEA Grapalat" w:hAnsi="GHEA Grapalat"/>
          <w:b/>
          <w:i/>
          <w:lang w:val="af-ZA" w:eastAsia="en-US" w:bidi="ar-SA"/>
        </w:rPr>
        <w:t>ԳՀ– ԳՀԱՇՁԲ-20/11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056EC" w:rsidRPr="00B138F3" w:rsidRDefault="00C056EC" w:rsidP="00C056E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F56310">
        <w:rPr>
          <w:rFonts w:ascii="GHEA Grapalat" w:hAnsi="GHEA Grapalat"/>
          <w:b/>
          <w:lang w:bidi="ar-SA"/>
        </w:rPr>
        <w:t>Гарнинский муниципалитет</w:t>
      </w:r>
      <w:r w:rsidRPr="00B138F3">
        <w:rPr>
          <w:rFonts w:ascii="GHEA Grapalat" w:hAnsi="GHEA Grapalat"/>
          <w:spacing w:val="-6"/>
          <w:sz w:val="22"/>
          <w:szCs w:val="22"/>
        </w:rPr>
        <w:t xml:space="preserve"> (далее — Заказчик) </w:t>
      </w:r>
    </w:p>
    <w:p w:rsidR="00C056EC" w:rsidRPr="00B138F3" w:rsidRDefault="00C056EC" w:rsidP="00C056EC">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C056EC" w:rsidRDefault="00C056EC" w:rsidP="00C056EC">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i/>
          <w:lang w:val="af-ZA" w:eastAsia="en-US" w:bidi="ar-SA"/>
        </w:rPr>
        <w:t>ԳՀ– ԳՀԱՇՁԲ-20/11</w:t>
      </w:r>
      <w:r w:rsidRPr="00B138F3">
        <w:rPr>
          <w:rFonts w:ascii="GHEA Grapalat" w:hAnsi="GHEA Grapalat"/>
          <w:sz w:val="22"/>
          <w:szCs w:val="22"/>
        </w:rPr>
        <w:t>.</w:t>
      </w:r>
    </w:p>
    <w:p w:rsidR="00C056EC" w:rsidRPr="00B138F3" w:rsidRDefault="00C056EC" w:rsidP="00C056EC">
      <w:pPr>
        <w:widowControl w:val="0"/>
        <w:jc w:val="both"/>
        <w:rPr>
          <w:rFonts w:ascii="GHEA Grapalat" w:hAnsi="GHEA Grapalat" w:cs="GHEA Grapalat"/>
          <w:sz w:val="22"/>
          <w:szCs w:val="22"/>
        </w:rPr>
      </w:pPr>
      <w:r>
        <w:rPr>
          <w:rFonts w:ascii="GHEA Grapalat" w:hAnsi="GHEA Grapalat" w:cs="GHEA Grapalat"/>
          <w:sz w:val="22"/>
          <w:szCs w:val="22"/>
        </w:rPr>
        <w:t xml:space="preserve">                                                            </w:t>
      </w: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056EC"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56310">
              <w:rPr>
                <w:rFonts w:ascii="GHEA Grapalat" w:hAnsi="GHEA Grapalat"/>
                <w:b/>
                <w:lang w:bidi="ar-SA"/>
              </w:rPr>
              <w:t xml:space="preserve"> Гарнинский муниципалитет</w:t>
            </w:r>
          </w:p>
        </w:tc>
      </w:tr>
      <w:tr w:rsidR="00C056EC"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056EC"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C8727E">
              <w:rPr>
                <w:rFonts w:ascii="GHEA Grapalat" w:hAnsi="GHEA Grapalat" w:cs="Arial"/>
                <w:sz w:val="20"/>
                <w:szCs w:val="20"/>
                <w:lang w:val="en-US" w:eastAsia="en-US" w:bidi="ar-SA"/>
              </w:rPr>
              <w:t>03504105</w:t>
            </w:r>
          </w:p>
        </w:tc>
      </w:tr>
      <w:tr w:rsidR="00C056EC"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C056EC"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010706">
              <w:rPr>
                <w:rFonts w:ascii="Sylfaen" w:hAnsi="Sylfaen"/>
                <w:color w:val="333333"/>
                <w:sz w:val="22"/>
                <w:szCs w:val="22"/>
                <w:shd w:val="clear" w:color="auto" w:fill="FFFFFF"/>
                <w:lang w:val="en-US" w:eastAsia="en-US" w:bidi="ar-SA"/>
              </w:rPr>
              <w:t>900008000664</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D24392" w:rsidRDefault="00D24392" w:rsidP="00C056EC">
      <w:pPr>
        <w:widowControl w:val="0"/>
        <w:spacing w:after="160"/>
        <w:rPr>
          <w:rFonts w:ascii="GHEA Grapalat" w:hAnsi="GHEA Grapalat"/>
          <w:b/>
        </w:rPr>
      </w:pPr>
    </w:p>
    <w:p w:rsidR="00C056EC" w:rsidRPr="005F2C25" w:rsidRDefault="00C056EC" w:rsidP="00C056EC">
      <w:pPr>
        <w:widowControl w:val="0"/>
        <w:spacing w:after="160"/>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C056EC" w:rsidRPr="00B138F3" w:rsidRDefault="00C056EC" w:rsidP="00C056EC">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Pr="00297B13">
        <w:rPr>
          <w:rFonts w:ascii="GHEA Grapalat" w:hAnsi="GHEA Grapalat"/>
          <w:lang w:bidi="ar-SA"/>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Pr>
          <w:rFonts w:ascii="GHEA Grapalat" w:hAnsi="GHEA Grapalat"/>
          <w:b/>
          <w:i/>
          <w:lang w:val="af-ZA" w:eastAsia="en-US" w:bidi="ar-SA"/>
        </w:rPr>
        <w:t>ԳՀ– ԳՀԱՇՁԲ-20/11</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056EC" w:rsidRPr="00B138F3" w:rsidRDefault="00C056EC" w:rsidP="00C056E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Pr="00F56310">
        <w:rPr>
          <w:rFonts w:ascii="GHEA Grapalat" w:hAnsi="GHEA Grapalat"/>
          <w:b/>
          <w:lang w:bidi="ar-SA"/>
        </w:rPr>
        <w:t>Гарнинский муниципалитет</w:t>
      </w:r>
      <w:r w:rsidRPr="00B138F3">
        <w:rPr>
          <w:rFonts w:ascii="GHEA Grapalat" w:hAnsi="GHEA Grapalat"/>
          <w:spacing w:val="-6"/>
          <w:sz w:val="22"/>
          <w:szCs w:val="22"/>
        </w:rPr>
        <w:t xml:space="preserve"> </w:t>
      </w:r>
      <w:r w:rsidRPr="00B138F3">
        <w:rPr>
          <w:rFonts w:ascii="GHEA Grapalat" w:hAnsi="GHEA Grapalat"/>
          <w:spacing w:val="-6"/>
        </w:rPr>
        <w:t xml:space="preserve">(далее — Заказчик) </w:t>
      </w:r>
    </w:p>
    <w:p w:rsidR="00C056EC" w:rsidRPr="00B138F3" w:rsidRDefault="00C056EC" w:rsidP="00C056E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C056EC" w:rsidRPr="00B138F3" w:rsidRDefault="00C056EC" w:rsidP="00C056EC">
      <w:pPr>
        <w:widowControl w:val="0"/>
        <w:jc w:val="both"/>
        <w:rPr>
          <w:rFonts w:ascii="GHEA Grapalat" w:hAnsi="GHEA Grapalat" w:cs="GHEA Grapalat"/>
        </w:rPr>
      </w:pPr>
      <w:r w:rsidRPr="00B138F3">
        <w:rPr>
          <w:rFonts w:ascii="GHEA Grapalat" w:hAnsi="GHEA Grapalat"/>
        </w:rPr>
        <w:t xml:space="preserve">процедуре </w:t>
      </w:r>
      <w:r>
        <w:rPr>
          <w:rFonts w:ascii="GHEA Grapalat" w:hAnsi="GHEA Grapalat"/>
        </w:rPr>
        <w:t xml:space="preserve">закупок под кодом </w:t>
      </w:r>
      <w:r>
        <w:rPr>
          <w:rFonts w:ascii="GHEA Grapalat" w:hAnsi="GHEA Grapalat"/>
          <w:b/>
          <w:i/>
          <w:lang w:val="af-ZA" w:eastAsia="en-US" w:bidi="ar-SA"/>
        </w:rPr>
        <w:t>ԳՀ– ԳՀԱՇՁԲ-20/11</w:t>
      </w:r>
      <w:r w:rsidRPr="00B138F3">
        <w:rPr>
          <w:rFonts w:ascii="GHEA Grapalat" w:hAnsi="GHEA Grapalat"/>
        </w:rPr>
        <w:t>.</w:t>
      </w:r>
    </w:p>
    <w:p w:rsidR="00C056EC" w:rsidRPr="00B138F3" w:rsidRDefault="00C056EC" w:rsidP="00C056E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lastRenderedPageBreak/>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056EC"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C8727E">
              <w:rPr>
                <w:rFonts w:ascii="GHEA Grapalat" w:hAnsi="GHEA Grapalat"/>
                <w:lang w:bidi="ar-SA"/>
              </w:rPr>
              <w:t xml:space="preserve"> Гарнинский муниципалитет</w:t>
            </w:r>
          </w:p>
        </w:tc>
      </w:tr>
      <w:tr w:rsidR="00C056EC"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056EC"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C8727E">
              <w:rPr>
                <w:rFonts w:ascii="GHEA Grapalat" w:hAnsi="GHEA Grapalat" w:cs="Arial"/>
                <w:sz w:val="20"/>
                <w:szCs w:val="20"/>
                <w:lang w:val="en-US" w:eastAsia="en-US" w:bidi="ar-SA"/>
              </w:rPr>
              <w:t>03504105</w:t>
            </w:r>
          </w:p>
        </w:tc>
      </w:tr>
      <w:tr w:rsidR="00C056EC"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C8727E">
              <w:rPr>
                <w:rFonts w:ascii="GHEA Grapalat" w:hAnsi="GHEA Grapalat"/>
              </w:rPr>
              <w:t xml:space="preserve"> Оперативный отдел Аппарата Министерства Финансов Республики Армения</w:t>
            </w:r>
          </w:p>
        </w:tc>
      </w:tr>
      <w:tr w:rsidR="00C056EC"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56EC" w:rsidRPr="00B138F3" w:rsidRDefault="00C056EC" w:rsidP="00C056E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010706">
              <w:rPr>
                <w:rFonts w:ascii="Sylfaen" w:hAnsi="Sylfaen"/>
                <w:color w:val="333333"/>
                <w:sz w:val="22"/>
                <w:szCs w:val="22"/>
                <w:shd w:val="clear" w:color="auto" w:fill="FFFFFF"/>
                <w:lang w:val="en-US" w:eastAsia="en-US" w:bidi="ar-SA"/>
              </w:rPr>
              <w:t>900005000758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p>
    <w:p w:rsidR="00BB28C8" w:rsidRPr="00C056EC" w:rsidRDefault="00BB28C8" w:rsidP="00C056EC">
      <w:pPr>
        <w:pStyle w:val="BodyTextIndent3"/>
        <w:widowControl w:val="0"/>
        <w:spacing w:after="160" w:line="240" w:lineRule="auto"/>
        <w:jc w:val="right"/>
        <w:rPr>
          <w:rFonts w:ascii="GHEA Grapalat" w:hAnsi="GHEA Grapalat" w:cs="Arial"/>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C056EC">
        <w:rPr>
          <w:rFonts w:ascii="GHEA Grapalat" w:hAnsi="GHEA Grapalat"/>
          <w:b/>
          <w:i/>
          <w:lang w:val="af-ZA" w:eastAsia="en-US" w:bidi="ar-SA"/>
        </w:rPr>
        <w:t>ԳՀ– ԳՀԱՇՁԲ-20/11</w:t>
      </w: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C056EC" w:rsidRPr="0052295C" w:rsidRDefault="00C056EC" w:rsidP="00C056EC">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r w:rsidRPr="009F3DC7">
        <w:rPr>
          <w:rFonts w:ascii="GHEA Grapalat" w:hAnsi="GHEA Grapalat"/>
        </w:rPr>
        <w:t xml:space="preserve">(далее </w:t>
      </w:r>
      <w:r>
        <w:rPr>
          <w:rFonts w:ascii="GHEA Grapalat" w:hAnsi="GHEA Grapalat"/>
        </w:rPr>
        <w:t xml:space="preserve">— договор), </w:t>
      </w:r>
      <w:r w:rsidRPr="00D20F52">
        <w:rPr>
          <w:rFonts w:ascii="GHEA Grapalat" w:hAnsi="GHEA Grapalat"/>
          <w:b/>
          <w:i/>
        </w:rPr>
        <w:t>Установка устройств освещения дороги в о</w:t>
      </w:r>
      <w:r>
        <w:rPr>
          <w:rFonts w:ascii="GHEA Grapalat" w:hAnsi="GHEA Grapalat"/>
          <w:b/>
          <w:i/>
        </w:rPr>
        <w:t>бщине Гарни Котайкской области</w:t>
      </w:r>
      <w:r w:rsidRPr="0052295C">
        <w:rPr>
          <w:rFonts w:ascii="GHEA Grapalat" w:hAnsi="GHEA Grapalat"/>
          <w:b/>
          <w:i/>
        </w:rPr>
        <w:t xml:space="preserve"> </w:t>
      </w:r>
      <w:r>
        <w:rPr>
          <w:rFonts w:ascii="GHEA Grapalat" w:hAnsi="GHEA Grapalat"/>
          <w:vertAlign w:val="superscript"/>
        </w:rPr>
        <w:t xml:space="preserve"> </w:t>
      </w:r>
      <w:r w:rsidRPr="009F3DC7">
        <w:rPr>
          <w:rFonts w:ascii="GHEA Grapalat" w:hAnsi="GHEA Grapalat"/>
        </w:rPr>
        <w:t>(далее — работа), а Заказчик обязуется принимать выполненную работу и платить за нее.</w:t>
      </w:r>
    </w:p>
    <w:p w:rsidR="00C056EC" w:rsidRPr="009F3DC7" w:rsidRDefault="00C056EC" w:rsidP="00C056EC">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Pr="00BD3389">
        <w:rPr>
          <w:rFonts w:ascii="GHEA Grapalat" w:hAnsi="GHEA Grapalat"/>
        </w:rPr>
        <w:t>объемной ведомостью-</w:t>
      </w:r>
      <w:r w:rsidRPr="00BD3389">
        <w:rPr>
          <w:rFonts w:ascii="Courier New" w:hAnsi="Courier New" w:cs="Courier New"/>
        </w:rPr>
        <w:t> </w:t>
      </w:r>
      <w:r w:rsidRPr="00BD3389">
        <w:rPr>
          <w:rFonts w:ascii="GHEA Grapalat" w:hAnsi="GHEA Grapalat"/>
        </w:rPr>
        <w:t>сметой</w:t>
      </w:r>
      <w:r w:rsidRPr="009F3DC7">
        <w:rPr>
          <w:rFonts w:ascii="GHEA Grapalat" w:hAnsi="GHEA Grapalat"/>
        </w:rPr>
        <w:t xml:space="preserve"> работы.</w:t>
      </w:r>
    </w:p>
    <w:p w:rsidR="00C056EC" w:rsidRPr="000A3450" w:rsidRDefault="00C056EC" w:rsidP="00C056EC">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 xml:space="preserve">Предусмотренные договором работы начинаются после </w:t>
      </w:r>
      <w:r w:rsidRPr="000A3450">
        <w:rPr>
          <w:rFonts w:ascii="GHEA Grapalat" w:hAnsi="GHEA Grapalat"/>
          <w:spacing w:val="6"/>
        </w:rPr>
        <w:lastRenderedPageBreak/>
        <w:t>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C056EC" w:rsidRPr="003F2866" w:rsidRDefault="00C056EC" w:rsidP="00C056EC">
      <w:pPr>
        <w:widowControl w:val="0"/>
        <w:jc w:val="both"/>
        <w:rPr>
          <w:rFonts w:ascii="GHEA Grapalat" w:hAnsi="GHEA Grapalat"/>
          <w:b/>
          <w:spacing w:val="6"/>
        </w:rPr>
      </w:pPr>
      <w:r w:rsidRPr="003F2866">
        <w:rPr>
          <w:rFonts w:ascii="GHEA Grapalat" w:hAnsi="GHEA Grapalat"/>
          <w:b/>
        </w:rPr>
        <w:t>60 календарных дней.</w:t>
      </w:r>
    </w:p>
    <w:p w:rsidR="00C056EC" w:rsidRPr="009F3DC7" w:rsidRDefault="00C056EC" w:rsidP="00C056EC">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 xml:space="preserve">В одностороннем порядке расторгать договор и требовать </w:t>
      </w:r>
      <w:r w:rsidRPr="009F3DC7">
        <w:rPr>
          <w:rFonts w:ascii="GHEA Grapalat" w:hAnsi="GHEA Grapalat"/>
        </w:rPr>
        <w:lastRenderedPageBreak/>
        <w:t>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C056EC" w:rsidRPr="00F67F49">
        <w:rPr>
          <w:rFonts w:ascii="GHEA Grapalat" w:hAnsi="GHEA Grapalat"/>
        </w:rPr>
        <w:t>730 календарных дней</w:t>
      </w:r>
      <w:r w:rsidRPr="009F3DC7">
        <w:rPr>
          <w:rFonts w:ascii="GHEA Grapalat" w:hAnsi="GHEA Grapalat"/>
        </w:rPr>
        <w:t>,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12"/>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w:t>
      </w:r>
      <w:r w:rsidR="00C056EC" w:rsidRPr="00F67F49">
        <w:rPr>
          <w:rFonts w:ascii="GHEA Grapalat" w:hAnsi="GHEA Grapalat"/>
        </w:rPr>
        <w:t>в проектно-сметная документация</w:t>
      </w:r>
      <w:r w:rsidR="00C056EC" w:rsidRPr="00F67F49">
        <w:rPr>
          <w:rStyle w:val="FootnoteReference"/>
          <w:rFonts w:ascii="GHEA Grapalat" w:hAnsi="GHEA Grapalat"/>
          <w:vertAlign w:val="baseline"/>
        </w:rPr>
        <w:t xml:space="preserve"> </w:t>
      </w:r>
      <w:r w:rsidR="00C86F9C">
        <w:rPr>
          <w:rStyle w:val="FootnoteReference"/>
          <w:rFonts w:ascii="GHEA Grapalat" w:hAnsi="GHEA Grapalat"/>
        </w:rPr>
        <w:footnoteReference w:customMarkFollows="1" w:id="13"/>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w:t>
      </w:r>
      <w:r w:rsidR="00C056EC">
        <w:rPr>
          <w:rFonts w:ascii="GHEA Grapalat" w:hAnsi="GHEA Grapalat"/>
        </w:rPr>
        <w:t xml:space="preserve">ку (Приложение № 4.1) и 2 </w:t>
      </w:r>
      <w:r>
        <w:rPr>
          <w:rFonts w:ascii="GHEA Grapalat" w:hAnsi="GHEA Grapalat"/>
        </w:rPr>
        <w:t xml:space="preserve">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w:t>
      </w:r>
      <w:r w:rsidR="00F64A60">
        <w:rPr>
          <w:rFonts w:ascii="GHEA Grapalat" w:hAnsi="GHEA Grapalat"/>
        </w:rPr>
        <w:t>ение 20</w:t>
      </w:r>
      <w:r>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F64A60" w:rsidRDefault="00BB28C8" w:rsidP="00F64A60">
      <w:pPr>
        <w:widowControl w:val="0"/>
        <w:tabs>
          <w:tab w:val="left" w:pos="1276"/>
        </w:tabs>
        <w:spacing w:after="160" w:line="360" w:lineRule="auto"/>
        <w:ind w:firstLine="567"/>
        <w:jc w:val="both"/>
        <w:rPr>
          <w:rFonts w:ascii="GHEA Grapalat" w:hAnsi="GHEA Grapalat"/>
          <w:vertAlign w:val="superscript"/>
        </w:rPr>
      </w:pPr>
      <w:r w:rsidRPr="009F3DC7">
        <w:rPr>
          <w:rFonts w:ascii="GHEA Grapalat" w:hAnsi="GHEA Grapalat"/>
        </w:rPr>
        <w:lastRenderedPageBreak/>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драмов РА, из которых (_______________) драмов РА составляют НДС. Цена включает все осуществляемые Подрядчиком расходы</w:t>
      </w:r>
      <w:r w:rsidR="00F445EC">
        <w:rPr>
          <w:rStyle w:val="FootnoteReference"/>
          <w:rFonts w:ascii="GHEA Grapalat" w:hAnsi="GHEA Grapalat"/>
        </w:rPr>
        <w:footnoteReference w:customMarkFollows="1" w:id="14"/>
        <w:t>28</w:t>
      </w:r>
      <w:r w:rsidRPr="00A542E3">
        <w:rPr>
          <w:rFonts w:ascii="GHEA Grapalat" w:hAnsi="GHEA Grapalat"/>
        </w:rPr>
        <w:t>.</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F64A60">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lastRenderedPageBreak/>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862ABD">
        <w:rPr>
          <w:rFonts w:ascii="GHEA Grapalat" w:hAnsi="GHEA Grapalat"/>
          <w:spacing w:val="-4"/>
        </w:rPr>
        <w:lastRenderedPageBreak/>
        <w:t>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w:t>
      </w:r>
      <w:r w:rsidRPr="009F3DC7">
        <w:rPr>
          <w:rFonts w:ascii="GHEA Grapalat" w:hAnsi="GHEA Grapalat"/>
        </w:rPr>
        <w:lastRenderedPageBreak/>
        <w:t>пяти рабочих дней со дня внесения изменения</w:t>
      </w:r>
      <w:r w:rsidR="00155366">
        <w:rPr>
          <w:rStyle w:val="FootnoteReference"/>
          <w:rFonts w:ascii="GHEA Grapalat" w:hAnsi="GHEA Grapalat"/>
        </w:rPr>
        <w:footnoteReference w:customMarkFollows="1" w:id="15"/>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16"/>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w:t>
      </w:r>
      <w:r w:rsidRPr="009F3DC7">
        <w:rPr>
          <w:rFonts w:ascii="GHEA Grapalat" w:hAnsi="GHEA Grapalat"/>
        </w:rPr>
        <w:lastRenderedPageBreak/>
        <w:t>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w:t>
      </w:r>
      <w:r w:rsidRPr="009F3DC7">
        <w:rPr>
          <w:rFonts w:ascii="GHEA Grapalat" w:hAnsi="GHEA Grapalat"/>
        </w:rPr>
        <w:lastRenderedPageBreak/>
        <w:t>к настоящему договору считаются неотъемлемой частью договора.</w:t>
      </w:r>
    </w:p>
    <w:p w:rsidR="00BB28C8" w:rsidRPr="00B02C77" w:rsidRDefault="00BB28C8" w:rsidP="00F64A60">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357DE5" w:rsidRPr="00F67F49" w:rsidRDefault="00357DE5" w:rsidP="00357DE5">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Pr="009F3DC7">
        <w:rPr>
          <w:rFonts w:ascii="GHEA Grapalat" w:hAnsi="GHEA Grapalat"/>
          <w:b/>
        </w:rPr>
        <w:t>*</w:t>
      </w:r>
    </w:p>
    <w:p w:rsidR="00357DE5" w:rsidRDefault="00357DE5" w:rsidP="00357DE5">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Pr="003D5D8A">
        <w:rPr>
          <w:rFonts w:ascii="GHEA Grapalat" w:hAnsi="GHEA Grapalat"/>
          <w:b/>
          <w:i/>
        </w:rPr>
        <w:t xml:space="preserve"> </w:t>
      </w:r>
      <w:r w:rsidRPr="00D20F52">
        <w:rPr>
          <w:rFonts w:ascii="GHEA Grapalat" w:hAnsi="GHEA Grapalat"/>
          <w:b/>
        </w:rPr>
        <w:t>Установка устройств освещения дороги в о</w:t>
      </w:r>
      <w:r>
        <w:rPr>
          <w:rFonts w:ascii="GHEA Grapalat" w:hAnsi="GHEA Grapalat"/>
          <w:b/>
        </w:rPr>
        <w:t>бщине Гарни Котайкской области</w:t>
      </w:r>
      <w:r w:rsidRPr="009F3DC7">
        <w:rPr>
          <w:rFonts w:ascii="GHEA Grapalat" w:hAnsi="GHEA Grapalat"/>
        </w:rPr>
        <w:t xml:space="preserve"> "</w:t>
      </w:r>
    </w:p>
    <w:tbl>
      <w:tblPr>
        <w:tblW w:w="11480" w:type="dxa"/>
        <w:tblInd w:w="-1168" w:type="dxa"/>
        <w:tblLook w:val="04A0" w:firstRow="1" w:lastRow="0" w:firstColumn="1" w:lastColumn="0" w:noHBand="0" w:noVBand="1"/>
      </w:tblPr>
      <w:tblGrid>
        <w:gridCol w:w="488"/>
        <w:gridCol w:w="1385"/>
        <w:gridCol w:w="3039"/>
        <w:gridCol w:w="1437"/>
        <w:gridCol w:w="1118"/>
        <w:gridCol w:w="1417"/>
        <w:gridCol w:w="1437"/>
        <w:gridCol w:w="1159"/>
      </w:tblGrid>
      <w:tr w:rsidR="00357DE5" w:rsidTr="00BA5411">
        <w:trPr>
          <w:trHeight w:val="230"/>
        </w:trPr>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н</w:t>
            </w:r>
            <w:r>
              <w:rPr>
                <w:rFonts w:ascii="Arial Armenian" w:hAnsi="Arial Armenian" w:cs="Arial"/>
                <w:b/>
                <w:bCs/>
                <w:sz w:val="20"/>
                <w:szCs w:val="20"/>
              </w:rPr>
              <w:t>/</w:t>
            </w:r>
            <w:r>
              <w:rPr>
                <w:rFonts w:ascii="Calibri" w:hAnsi="Calibri" w:cs="Calibri"/>
                <w:b/>
                <w:bCs/>
                <w:sz w:val="20"/>
                <w:szCs w:val="20"/>
              </w:rPr>
              <w:t>п</w:t>
            </w:r>
            <w:r>
              <w:rPr>
                <w:rFonts w:ascii="Arial Armenian" w:hAnsi="Arial Armenian" w:cs="Arial"/>
                <w:b/>
                <w:bCs/>
                <w:sz w:val="20"/>
                <w:szCs w:val="20"/>
              </w:rPr>
              <w:t xml:space="preserve">                     </w:t>
            </w:r>
          </w:p>
        </w:tc>
        <w:tc>
          <w:tcPr>
            <w:tcW w:w="13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Обоснование</w:t>
            </w:r>
            <w:r>
              <w:rPr>
                <w:rFonts w:ascii="Arial Armenian" w:hAnsi="Arial Armenian" w:cs="Arial"/>
                <w:b/>
                <w:bCs/>
                <w:sz w:val="20"/>
                <w:szCs w:val="20"/>
              </w:rPr>
              <w:t xml:space="preserve"> </w:t>
            </w:r>
          </w:p>
        </w:tc>
        <w:tc>
          <w:tcPr>
            <w:tcW w:w="3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Наименование</w:t>
            </w:r>
            <w:r>
              <w:rPr>
                <w:rFonts w:ascii="Arial Armenian" w:hAnsi="Arial Armenian" w:cs="Arial"/>
                <w:b/>
                <w:bCs/>
                <w:sz w:val="20"/>
                <w:szCs w:val="20"/>
              </w:rPr>
              <w:t xml:space="preserve"> </w:t>
            </w:r>
            <w:r>
              <w:rPr>
                <w:rFonts w:ascii="Calibri" w:hAnsi="Calibri" w:cs="Calibri"/>
                <w:b/>
                <w:bCs/>
                <w:sz w:val="20"/>
                <w:szCs w:val="20"/>
              </w:rPr>
              <w:t>работ</w:t>
            </w:r>
            <w:r>
              <w:rPr>
                <w:rFonts w:ascii="Arial Armenian" w:hAnsi="Arial Armenian" w:cs="Arial"/>
                <w:b/>
                <w:bCs/>
                <w:sz w:val="20"/>
                <w:szCs w:val="20"/>
              </w:rPr>
              <w:t xml:space="preserve"> </w:t>
            </w:r>
            <w:r>
              <w:rPr>
                <w:rFonts w:ascii="Calibri" w:hAnsi="Calibri" w:cs="Calibri"/>
                <w:b/>
                <w:bCs/>
                <w:sz w:val="20"/>
                <w:szCs w:val="20"/>
              </w:rPr>
              <w:t>и</w:t>
            </w:r>
            <w:r>
              <w:rPr>
                <w:rFonts w:ascii="Arial Armenian" w:hAnsi="Arial Armenian" w:cs="Arial"/>
                <w:b/>
                <w:bCs/>
                <w:sz w:val="20"/>
                <w:szCs w:val="20"/>
              </w:rPr>
              <w:t xml:space="preserve"> </w:t>
            </w:r>
            <w:r>
              <w:rPr>
                <w:rFonts w:ascii="Calibri" w:hAnsi="Calibri" w:cs="Calibri"/>
                <w:b/>
                <w:bCs/>
                <w:sz w:val="20"/>
                <w:szCs w:val="20"/>
              </w:rPr>
              <w:t>расходов</w:t>
            </w:r>
            <w:r>
              <w:rPr>
                <w:rFonts w:ascii="Arial Armenian" w:hAnsi="Arial Armenian" w:cs="Arial"/>
                <w:b/>
                <w:bCs/>
                <w:sz w:val="20"/>
                <w:szCs w:val="20"/>
              </w:rPr>
              <w:t xml:space="preserve">              </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Ед</w:t>
            </w:r>
            <w:r>
              <w:rPr>
                <w:rFonts w:ascii="Arial Armenian" w:hAnsi="Arial Armenian" w:cs="Arial"/>
                <w:b/>
                <w:bCs/>
                <w:sz w:val="20"/>
                <w:szCs w:val="20"/>
              </w:rPr>
              <w:t xml:space="preserve">. </w:t>
            </w:r>
            <w:r>
              <w:rPr>
                <w:rFonts w:ascii="Calibri" w:hAnsi="Calibri" w:cs="Calibri"/>
                <w:b/>
                <w:bCs/>
                <w:sz w:val="20"/>
                <w:szCs w:val="20"/>
              </w:rPr>
              <w:t>изм</w:t>
            </w:r>
            <w:r>
              <w:rPr>
                <w:rFonts w:ascii="Arial Armenian" w:hAnsi="Arial Armenian" w:cs="Arial"/>
                <w:b/>
                <w:bCs/>
                <w:sz w:val="20"/>
                <w:szCs w:val="20"/>
              </w:rPr>
              <w:t xml:space="preserve">             </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Кол</w:t>
            </w:r>
            <w:r>
              <w:rPr>
                <w:rFonts w:ascii="Arial Armenian" w:hAnsi="Arial Armenian" w:cs="Arial"/>
                <w:b/>
                <w:bCs/>
                <w:sz w:val="20"/>
                <w:szCs w:val="20"/>
              </w:rPr>
              <w:t>-</w:t>
            </w:r>
            <w:r>
              <w:rPr>
                <w:rFonts w:ascii="Calibri" w:hAnsi="Calibri" w:cs="Calibri"/>
                <w:b/>
                <w:bCs/>
                <w:sz w:val="20"/>
                <w:szCs w:val="20"/>
              </w:rPr>
              <w:t>во</w:t>
            </w:r>
            <w:r>
              <w:rPr>
                <w:rFonts w:ascii="Arial Armenian" w:hAnsi="Arial Armenian" w:cs="Arial"/>
                <w:b/>
                <w:bCs/>
                <w:sz w:val="20"/>
                <w:szCs w:val="20"/>
              </w:rPr>
              <w:t xml:space="preserve">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Цена</w:t>
            </w:r>
            <w:r>
              <w:rPr>
                <w:rFonts w:ascii="Arial Armenian" w:hAnsi="Arial Armenian" w:cs="Arial"/>
                <w:b/>
                <w:bCs/>
                <w:sz w:val="20"/>
                <w:szCs w:val="20"/>
              </w:rPr>
              <w:t xml:space="preserve"> </w:t>
            </w:r>
            <w:r>
              <w:rPr>
                <w:rFonts w:ascii="Calibri" w:hAnsi="Calibri" w:cs="Calibri"/>
                <w:b/>
                <w:bCs/>
                <w:sz w:val="20"/>
                <w:szCs w:val="20"/>
              </w:rPr>
              <w:t>ед</w:t>
            </w:r>
            <w:r>
              <w:rPr>
                <w:rFonts w:ascii="Arial Armenian" w:hAnsi="Arial Armenian" w:cs="Arial"/>
                <w:b/>
                <w:bCs/>
                <w:sz w:val="20"/>
                <w:szCs w:val="20"/>
              </w:rPr>
              <w:t xml:space="preserve">. </w:t>
            </w:r>
            <w:r>
              <w:rPr>
                <w:rFonts w:ascii="Calibri" w:hAnsi="Calibri" w:cs="Calibri"/>
                <w:b/>
                <w:bCs/>
                <w:sz w:val="20"/>
                <w:szCs w:val="20"/>
              </w:rPr>
              <w:t>в</w:t>
            </w:r>
            <w:r>
              <w:rPr>
                <w:rFonts w:ascii="Arial Armenian" w:hAnsi="Arial Armenian" w:cs="Arial"/>
                <w:b/>
                <w:bCs/>
                <w:sz w:val="20"/>
                <w:szCs w:val="20"/>
              </w:rPr>
              <w:t xml:space="preserve"> </w:t>
            </w:r>
            <w:r>
              <w:rPr>
                <w:rFonts w:ascii="Calibri" w:hAnsi="Calibri" w:cs="Calibri"/>
                <w:b/>
                <w:bCs/>
                <w:sz w:val="20"/>
                <w:szCs w:val="20"/>
              </w:rPr>
              <w:t>тыс</w:t>
            </w:r>
            <w:r>
              <w:rPr>
                <w:rFonts w:ascii="Arial Armenian" w:hAnsi="Arial Armenian" w:cs="Arial"/>
                <w:b/>
                <w:bCs/>
                <w:sz w:val="20"/>
                <w:szCs w:val="20"/>
              </w:rPr>
              <w:t xml:space="preserve">. </w:t>
            </w:r>
            <w:r>
              <w:rPr>
                <w:rFonts w:ascii="Calibri" w:hAnsi="Calibri" w:cs="Calibri"/>
                <w:b/>
                <w:bCs/>
                <w:sz w:val="20"/>
                <w:szCs w:val="20"/>
              </w:rPr>
              <w:t>Драм</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Всего</w:t>
            </w:r>
            <w:r>
              <w:rPr>
                <w:rFonts w:ascii="Arial Armenian" w:hAnsi="Arial Armenian" w:cs="Arial"/>
                <w:b/>
                <w:bCs/>
                <w:sz w:val="20"/>
                <w:szCs w:val="20"/>
              </w:rPr>
              <w:t xml:space="preserve"> (</w:t>
            </w:r>
            <w:r>
              <w:rPr>
                <w:rFonts w:ascii="Calibri" w:hAnsi="Calibri" w:cs="Calibri"/>
                <w:b/>
                <w:bCs/>
                <w:sz w:val="20"/>
                <w:szCs w:val="20"/>
              </w:rPr>
              <w:t>тыс</w:t>
            </w:r>
            <w:r>
              <w:rPr>
                <w:rFonts w:ascii="Arial Armenian" w:hAnsi="Arial Armenian" w:cs="Arial"/>
                <w:b/>
                <w:bCs/>
                <w:sz w:val="20"/>
                <w:szCs w:val="20"/>
              </w:rPr>
              <w:t xml:space="preserve">. </w:t>
            </w:r>
            <w:r>
              <w:rPr>
                <w:rFonts w:ascii="Calibri" w:hAnsi="Calibri" w:cs="Calibri"/>
                <w:b/>
                <w:bCs/>
                <w:sz w:val="20"/>
                <w:szCs w:val="20"/>
              </w:rPr>
              <w:t>драм</w:t>
            </w:r>
            <w:r>
              <w:rPr>
                <w:rFonts w:ascii="Arial Armenian" w:hAnsi="Arial Armenian" w:cs="Arial"/>
                <w:b/>
                <w:bCs/>
                <w:sz w:val="20"/>
                <w:szCs w:val="20"/>
              </w:rPr>
              <w:t>) 5</w:t>
            </w:r>
            <w:r>
              <w:rPr>
                <w:rFonts w:ascii="Calibri" w:hAnsi="Calibri" w:cs="Calibri"/>
                <w:b/>
                <w:bCs/>
                <w:sz w:val="20"/>
                <w:szCs w:val="20"/>
              </w:rPr>
              <w:t>х</w:t>
            </w:r>
            <w:r>
              <w:rPr>
                <w:rFonts w:ascii="Arial Armenian" w:hAnsi="Arial Armenian" w:cs="Arial"/>
                <w:b/>
                <w:bCs/>
                <w:sz w:val="20"/>
                <w:szCs w:val="20"/>
              </w:rPr>
              <w:t>6</w:t>
            </w:r>
          </w:p>
        </w:tc>
        <w:tc>
          <w:tcPr>
            <w:tcW w:w="1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Процент</w:t>
            </w:r>
          </w:p>
        </w:tc>
      </w:tr>
      <w:tr w:rsidR="00357DE5" w:rsidTr="00BA5411">
        <w:trPr>
          <w:trHeight w:val="23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3039"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437"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437"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159"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r>
      <w:tr w:rsidR="00357DE5" w:rsidTr="00BA5411">
        <w:trPr>
          <w:trHeight w:val="46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3039"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437"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437"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c>
          <w:tcPr>
            <w:tcW w:w="1159" w:type="dxa"/>
            <w:vMerge/>
            <w:tcBorders>
              <w:top w:val="single" w:sz="4" w:space="0" w:color="auto"/>
              <w:left w:val="single" w:sz="4" w:space="0" w:color="auto"/>
              <w:bottom w:val="single" w:sz="4" w:space="0" w:color="auto"/>
              <w:right w:val="single" w:sz="4" w:space="0" w:color="auto"/>
            </w:tcBorders>
            <w:vAlign w:val="center"/>
            <w:hideMark/>
          </w:tcPr>
          <w:p w:rsidR="00357DE5" w:rsidRDefault="00357DE5" w:rsidP="00BA5411">
            <w:pPr>
              <w:rPr>
                <w:rFonts w:ascii="Arial Armenian" w:hAnsi="Arial Armenian" w:cs="Arial"/>
                <w:b/>
                <w:bCs/>
                <w:sz w:val="20"/>
                <w:szCs w:val="20"/>
              </w:rPr>
            </w:pPr>
          </w:p>
        </w:tc>
      </w:tr>
      <w:tr w:rsidR="00357DE5" w:rsidTr="00BA5411">
        <w:trPr>
          <w:trHeight w:val="210"/>
        </w:trPr>
        <w:tc>
          <w:tcPr>
            <w:tcW w:w="488" w:type="dxa"/>
            <w:tcBorders>
              <w:top w:val="nil"/>
              <w:left w:val="single" w:sz="4" w:space="0" w:color="auto"/>
              <w:bottom w:val="single" w:sz="4" w:space="0" w:color="auto"/>
              <w:right w:val="single" w:sz="4" w:space="0" w:color="auto"/>
            </w:tcBorders>
            <w:shd w:val="clear" w:color="auto" w:fill="auto"/>
            <w:noWrap/>
            <w:vAlign w:val="bottom"/>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1</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2</w:t>
            </w:r>
          </w:p>
        </w:tc>
        <w:tc>
          <w:tcPr>
            <w:tcW w:w="3039" w:type="dxa"/>
            <w:tcBorders>
              <w:top w:val="nil"/>
              <w:left w:val="nil"/>
              <w:bottom w:val="single" w:sz="4" w:space="0" w:color="auto"/>
              <w:right w:val="single" w:sz="4" w:space="0" w:color="auto"/>
            </w:tcBorders>
            <w:shd w:val="clear" w:color="auto" w:fill="auto"/>
            <w:vAlign w:val="bottom"/>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3</w:t>
            </w:r>
          </w:p>
        </w:tc>
        <w:tc>
          <w:tcPr>
            <w:tcW w:w="1437" w:type="dxa"/>
            <w:tcBorders>
              <w:top w:val="nil"/>
              <w:left w:val="nil"/>
              <w:bottom w:val="single" w:sz="4" w:space="0" w:color="auto"/>
              <w:right w:val="single" w:sz="4" w:space="0" w:color="auto"/>
            </w:tcBorders>
            <w:shd w:val="clear" w:color="auto" w:fill="auto"/>
            <w:noWrap/>
            <w:vAlign w:val="bottom"/>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4</w:t>
            </w:r>
          </w:p>
        </w:tc>
        <w:tc>
          <w:tcPr>
            <w:tcW w:w="1118" w:type="dxa"/>
            <w:tcBorders>
              <w:top w:val="nil"/>
              <w:left w:val="nil"/>
              <w:bottom w:val="single" w:sz="4" w:space="0" w:color="auto"/>
              <w:right w:val="single" w:sz="4" w:space="0" w:color="auto"/>
            </w:tcBorders>
            <w:shd w:val="clear" w:color="auto" w:fill="auto"/>
            <w:noWrap/>
            <w:vAlign w:val="bottom"/>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6</w:t>
            </w:r>
          </w:p>
        </w:tc>
        <w:tc>
          <w:tcPr>
            <w:tcW w:w="1437" w:type="dxa"/>
            <w:tcBorders>
              <w:top w:val="nil"/>
              <w:left w:val="nil"/>
              <w:bottom w:val="single" w:sz="4" w:space="0" w:color="auto"/>
              <w:right w:val="single" w:sz="4" w:space="0" w:color="auto"/>
            </w:tcBorders>
            <w:shd w:val="clear" w:color="auto" w:fill="auto"/>
            <w:noWrap/>
            <w:vAlign w:val="bottom"/>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7</w:t>
            </w:r>
          </w:p>
        </w:tc>
        <w:tc>
          <w:tcPr>
            <w:tcW w:w="1159" w:type="dxa"/>
            <w:tcBorders>
              <w:top w:val="nil"/>
              <w:left w:val="nil"/>
              <w:bottom w:val="single" w:sz="4" w:space="0" w:color="auto"/>
              <w:right w:val="single" w:sz="4" w:space="0" w:color="auto"/>
            </w:tcBorders>
            <w:shd w:val="clear" w:color="auto" w:fill="auto"/>
            <w:noWrap/>
            <w:vAlign w:val="bottom"/>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8</w:t>
            </w:r>
          </w:p>
        </w:tc>
      </w:tr>
      <w:tr w:rsidR="00357DE5" w:rsidTr="00BA5411">
        <w:trPr>
          <w:trHeight w:val="210"/>
        </w:trPr>
        <w:tc>
          <w:tcPr>
            <w:tcW w:w="488" w:type="dxa"/>
            <w:tcBorders>
              <w:top w:val="nil"/>
              <w:left w:val="single" w:sz="4" w:space="0" w:color="auto"/>
              <w:bottom w:val="single" w:sz="4" w:space="0" w:color="auto"/>
              <w:right w:val="single" w:sz="4" w:space="0" w:color="auto"/>
            </w:tcBorders>
            <w:shd w:val="clear" w:color="000000" w:fill="B1A0C7"/>
            <w:noWrap/>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385" w:type="dxa"/>
            <w:tcBorders>
              <w:top w:val="nil"/>
              <w:left w:val="nil"/>
              <w:bottom w:val="single" w:sz="4" w:space="0" w:color="auto"/>
              <w:right w:val="single" w:sz="4" w:space="0" w:color="auto"/>
            </w:tcBorders>
            <w:shd w:val="clear" w:color="000000" w:fill="B1A0C7"/>
            <w:noWrap/>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3039" w:type="dxa"/>
            <w:tcBorders>
              <w:top w:val="nil"/>
              <w:left w:val="nil"/>
              <w:bottom w:val="single" w:sz="4" w:space="0" w:color="auto"/>
              <w:right w:val="single" w:sz="4" w:space="0" w:color="auto"/>
            </w:tcBorders>
            <w:shd w:val="clear" w:color="000000" w:fill="B1A0C7"/>
            <w:vAlign w:val="center"/>
            <w:hideMark/>
          </w:tcPr>
          <w:p w:rsidR="00357DE5" w:rsidRDefault="00357DE5" w:rsidP="00BA5411">
            <w:pPr>
              <w:jc w:val="center"/>
              <w:rPr>
                <w:rFonts w:ascii="Arial LatArm" w:hAnsi="Arial LatArm" w:cs="Arial"/>
                <w:b/>
                <w:bCs/>
                <w:sz w:val="20"/>
                <w:szCs w:val="20"/>
              </w:rPr>
            </w:pPr>
            <w:r>
              <w:rPr>
                <w:rFonts w:ascii="Arial LatArm" w:hAnsi="Arial LatArm" w:cs="Arial"/>
                <w:b/>
                <w:bCs/>
                <w:sz w:val="20"/>
                <w:szCs w:val="20"/>
              </w:rPr>
              <w:t> </w:t>
            </w:r>
          </w:p>
        </w:tc>
        <w:tc>
          <w:tcPr>
            <w:tcW w:w="1437" w:type="dxa"/>
            <w:tcBorders>
              <w:top w:val="nil"/>
              <w:left w:val="nil"/>
              <w:bottom w:val="single" w:sz="4" w:space="0" w:color="auto"/>
              <w:right w:val="single" w:sz="4" w:space="0" w:color="auto"/>
            </w:tcBorders>
            <w:shd w:val="clear" w:color="000000" w:fill="B1A0C7"/>
            <w:vAlign w:val="center"/>
            <w:hideMark/>
          </w:tcPr>
          <w:p w:rsidR="00357DE5" w:rsidRDefault="00357DE5" w:rsidP="00BA5411">
            <w:pPr>
              <w:jc w:val="center"/>
              <w:rPr>
                <w:rFonts w:ascii="Arial LatArm" w:hAnsi="Arial LatArm" w:cs="Arial"/>
                <w:b/>
                <w:bCs/>
                <w:sz w:val="20"/>
                <w:szCs w:val="20"/>
              </w:rPr>
            </w:pPr>
            <w:r>
              <w:rPr>
                <w:rFonts w:ascii="Arial LatArm" w:hAnsi="Arial LatArm" w:cs="Arial"/>
                <w:b/>
                <w:bCs/>
                <w:sz w:val="20"/>
                <w:szCs w:val="20"/>
              </w:rPr>
              <w:t> </w:t>
            </w:r>
          </w:p>
        </w:tc>
        <w:tc>
          <w:tcPr>
            <w:tcW w:w="1118" w:type="dxa"/>
            <w:tcBorders>
              <w:top w:val="nil"/>
              <w:left w:val="nil"/>
              <w:bottom w:val="single" w:sz="4" w:space="0" w:color="auto"/>
              <w:right w:val="single" w:sz="4" w:space="0" w:color="auto"/>
            </w:tcBorders>
            <w:shd w:val="clear" w:color="000000" w:fill="B1A0C7"/>
            <w:noWrap/>
            <w:vAlign w:val="center"/>
            <w:hideMark/>
          </w:tcPr>
          <w:p w:rsidR="00357DE5" w:rsidRDefault="00357DE5" w:rsidP="00BA5411">
            <w:pPr>
              <w:jc w:val="center"/>
              <w:rPr>
                <w:rFonts w:ascii="Arial LatArm" w:hAnsi="Arial LatArm" w:cs="Arial"/>
                <w:b/>
                <w:bCs/>
                <w:sz w:val="20"/>
                <w:szCs w:val="20"/>
              </w:rPr>
            </w:pPr>
            <w:r>
              <w:rPr>
                <w:rFonts w:ascii="Arial LatArm" w:hAnsi="Arial LatArm" w:cs="Arial"/>
                <w:b/>
                <w:bCs/>
                <w:sz w:val="20"/>
                <w:szCs w:val="20"/>
              </w:rPr>
              <w:t> </w:t>
            </w:r>
          </w:p>
        </w:tc>
        <w:tc>
          <w:tcPr>
            <w:tcW w:w="1417" w:type="dxa"/>
            <w:tcBorders>
              <w:top w:val="nil"/>
              <w:left w:val="nil"/>
              <w:bottom w:val="single" w:sz="4" w:space="0" w:color="auto"/>
              <w:right w:val="single" w:sz="4" w:space="0" w:color="auto"/>
            </w:tcBorders>
            <w:shd w:val="clear" w:color="000000" w:fill="B1A0C7"/>
            <w:vAlign w:val="center"/>
            <w:hideMark/>
          </w:tcPr>
          <w:p w:rsidR="00357DE5" w:rsidRDefault="00357DE5" w:rsidP="00BA5411">
            <w:pPr>
              <w:jc w:val="center"/>
              <w:rPr>
                <w:rFonts w:ascii="Arial LatArm" w:hAnsi="Arial LatArm" w:cs="Arial"/>
                <w:b/>
                <w:bCs/>
                <w:sz w:val="20"/>
                <w:szCs w:val="20"/>
              </w:rPr>
            </w:pPr>
            <w:r>
              <w:rPr>
                <w:rFonts w:ascii="Arial LatArm" w:hAnsi="Arial LatArm" w:cs="Arial"/>
                <w:b/>
                <w:bCs/>
                <w:sz w:val="20"/>
                <w:szCs w:val="20"/>
              </w:rPr>
              <w:t> </w:t>
            </w:r>
          </w:p>
        </w:tc>
        <w:tc>
          <w:tcPr>
            <w:tcW w:w="1437" w:type="dxa"/>
            <w:tcBorders>
              <w:top w:val="nil"/>
              <w:left w:val="nil"/>
              <w:bottom w:val="single" w:sz="4" w:space="0" w:color="auto"/>
              <w:right w:val="single" w:sz="4" w:space="0" w:color="auto"/>
            </w:tcBorders>
            <w:shd w:val="clear" w:color="000000" w:fill="B1A0C7"/>
            <w:vAlign w:val="center"/>
            <w:hideMark/>
          </w:tcPr>
          <w:p w:rsidR="00357DE5" w:rsidRDefault="00357DE5" w:rsidP="00BA5411">
            <w:pPr>
              <w:jc w:val="center"/>
              <w:rPr>
                <w:rFonts w:ascii="Arial LatArm" w:hAnsi="Arial LatArm" w:cs="Arial"/>
                <w:b/>
                <w:bCs/>
                <w:sz w:val="20"/>
                <w:szCs w:val="20"/>
              </w:rPr>
            </w:pPr>
            <w:r>
              <w:rPr>
                <w:rFonts w:ascii="Arial LatArm" w:hAnsi="Arial LatArm" w:cs="Arial"/>
                <w:b/>
                <w:bCs/>
                <w:sz w:val="20"/>
                <w:szCs w:val="20"/>
              </w:rPr>
              <w:t> </w:t>
            </w:r>
          </w:p>
        </w:tc>
        <w:tc>
          <w:tcPr>
            <w:tcW w:w="1159" w:type="dxa"/>
            <w:tcBorders>
              <w:top w:val="nil"/>
              <w:left w:val="nil"/>
              <w:bottom w:val="single" w:sz="4" w:space="0" w:color="auto"/>
              <w:right w:val="single" w:sz="4" w:space="0" w:color="auto"/>
            </w:tcBorders>
            <w:shd w:val="clear" w:color="000000" w:fill="B1A0C7"/>
            <w:vAlign w:val="center"/>
            <w:hideMark/>
          </w:tcPr>
          <w:p w:rsidR="00357DE5" w:rsidRDefault="00357DE5" w:rsidP="00BA5411">
            <w:pPr>
              <w:jc w:val="center"/>
              <w:rPr>
                <w:rFonts w:ascii="Arial LatArm" w:hAnsi="Arial LatArm" w:cs="Arial"/>
                <w:b/>
                <w:bCs/>
                <w:sz w:val="20"/>
                <w:szCs w:val="20"/>
              </w:rPr>
            </w:pPr>
            <w:r>
              <w:rPr>
                <w:rFonts w:ascii="Arial LatArm" w:hAnsi="Arial LatArm" w:cs="Arial"/>
                <w:b/>
                <w:bCs/>
                <w:sz w:val="20"/>
                <w:szCs w:val="20"/>
              </w:rPr>
              <w:t> </w:t>
            </w: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Rus" w:hAnsi="Arial LatRus" w:cs="Arial"/>
                <w:color w:val="000000"/>
                <w:sz w:val="16"/>
                <w:szCs w:val="16"/>
              </w:rPr>
            </w:pPr>
            <w:r>
              <w:rPr>
                <w:rFonts w:ascii="Arial LatRus" w:hAnsi="Arial LatRus" w:cs="Arial"/>
                <w:color w:val="000000"/>
                <w:sz w:val="16"/>
                <w:szCs w:val="16"/>
              </w:rPr>
              <w:t>E27-33</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color w:val="000000"/>
                <w:sz w:val="16"/>
                <w:szCs w:val="16"/>
              </w:rPr>
            </w:pPr>
            <w:r>
              <w:rPr>
                <w:rFonts w:ascii="Calibri" w:hAnsi="Calibri" w:cs="Calibri"/>
                <w:color w:val="000000"/>
                <w:sz w:val="16"/>
                <w:szCs w:val="16"/>
              </w:rPr>
              <w:t>снос</w:t>
            </w:r>
            <w:r>
              <w:rPr>
                <w:rFonts w:ascii="Arial Armenian" w:hAnsi="Arial Armenian" w:cs="Arial"/>
                <w:color w:val="000000"/>
                <w:sz w:val="16"/>
                <w:szCs w:val="16"/>
              </w:rPr>
              <w:t xml:space="preserve"> </w:t>
            </w:r>
            <w:r>
              <w:rPr>
                <w:rFonts w:ascii="Calibri" w:hAnsi="Calibri" w:cs="Calibri"/>
                <w:color w:val="000000"/>
                <w:sz w:val="16"/>
                <w:szCs w:val="16"/>
              </w:rPr>
              <w:t>асфальтового</w:t>
            </w:r>
            <w:r>
              <w:rPr>
                <w:rFonts w:ascii="Arial Armenian" w:hAnsi="Arial Armenian" w:cs="Arial"/>
                <w:color w:val="000000"/>
                <w:sz w:val="16"/>
                <w:szCs w:val="16"/>
              </w:rPr>
              <w:t xml:space="preserve"> </w:t>
            </w:r>
            <w:r>
              <w:rPr>
                <w:rFonts w:ascii="Calibri" w:hAnsi="Calibri" w:cs="Calibri"/>
                <w:color w:val="000000"/>
                <w:sz w:val="16"/>
                <w:szCs w:val="16"/>
              </w:rPr>
              <w:t>покрытия</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Calibri" w:hAnsi="Calibri" w:cs="Calibri"/>
                <w:color w:val="000000"/>
                <w:sz w:val="16"/>
                <w:szCs w:val="16"/>
              </w:rPr>
              <w:t>м</w:t>
            </w:r>
            <w:r>
              <w:rPr>
                <w:rFonts w:ascii="Arial Armenian" w:hAnsi="Arial Armenian" w:cs="Arial"/>
                <w:color w:val="000000"/>
                <w:sz w:val="16"/>
                <w:szCs w:val="16"/>
              </w:rPr>
              <w:t>3</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Arial Armenian" w:hAnsi="Arial Armenian" w:cs="Arial"/>
                <w:color w:val="000000"/>
                <w:sz w:val="16"/>
                <w:szCs w:val="16"/>
              </w:rPr>
              <w:t>3.75</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val="restart"/>
            <w:tcBorders>
              <w:top w:val="nil"/>
              <w:left w:val="single" w:sz="4" w:space="0" w:color="auto"/>
              <w:bottom w:val="nil"/>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Е</w:t>
            </w:r>
            <w:r>
              <w:rPr>
                <w:rFonts w:ascii="Arial Armenian" w:hAnsi="Arial Armenian" w:cs="Arial"/>
                <w:sz w:val="16"/>
                <w:szCs w:val="16"/>
              </w:rPr>
              <w:t>1-962</w:t>
            </w:r>
            <w:r>
              <w:rPr>
                <w:rFonts w:ascii="Arial Armenian" w:hAnsi="Arial Armenian" w:cs="Arial"/>
                <w:sz w:val="16"/>
                <w:szCs w:val="16"/>
              </w:rPr>
              <w:br/>
              <w:t>80-4</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рытье</w:t>
            </w:r>
            <w:r>
              <w:rPr>
                <w:rFonts w:ascii="Arial Armenian" w:hAnsi="Arial Armenian" w:cs="Arial"/>
                <w:sz w:val="16"/>
                <w:szCs w:val="16"/>
              </w:rPr>
              <w:t xml:space="preserve"> </w:t>
            </w:r>
            <w:r>
              <w:rPr>
                <w:rFonts w:ascii="Calibri" w:hAnsi="Calibri" w:cs="Calibri"/>
                <w:sz w:val="16"/>
                <w:szCs w:val="16"/>
              </w:rPr>
              <w:t>почвы</w:t>
            </w:r>
            <w:r>
              <w:rPr>
                <w:rFonts w:ascii="Arial Armenian" w:hAnsi="Arial Armenian" w:cs="Arial"/>
                <w:sz w:val="16"/>
                <w:szCs w:val="16"/>
              </w:rPr>
              <w:t xml:space="preserve"> </w:t>
            </w:r>
            <w:r>
              <w:rPr>
                <w:rFonts w:ascii="Calibri" w:hAnsi="Calibri" w:cs="Calibri"/>
                <w:sz w:val="16"/>
                <w:szCs w:val="16"/>
              </w:rPr>
              <w:t>в</w:t>
            </w:r>
            <w:r>
              <w:rPr>
                <w:rFonts w:ascii="Arial Armenian" w:hAnsi="Arial Armenian" w:cs="Arial"/>
                <w:sz w:val="16"/>
                <w:szCs w:val="16"/>
              </w:rPr>
              <w:t xml:space="preserve"> </w:t>
            </w:r>
            <w:r>
              <w:rPr>
                <w:rFonts w:ascii="Calibri" w:hAnsi="Calibri" w:cs="Calibri"/>
                <w:sz w:val="16"/>
                <w:szCs w:val="16"/>
              </w:rPr>
              <w:t>ямах</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м</w:t>
            </w:r>
            <w:r>
              <w:rPr>
                <w:rFonts w:ascii="Arial Armenian" w:hAnsi="Arial Armenian" w:cs="Arial"/>
                <w:sz w:val="16"/>
                <w:szCs w:val="16"/>
              </w:rPr>
              <w:t>3</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8</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nil"/>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3</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Е</w:t>
            </w:r>
            <w:r>
              <w:rPr>
                <w:rFonts w:ascii="Arial Armenian" w:hAnsi="Arial Armenian" w:cs="Arial"/>
                <w:sz w:val="16"/>
                <w:szCs w:val="16"/>
              </w:rPr>
              <w:t>1-970</w:t>
            </w:r>
            <w:r>
              <w:rPr>
                <w:rFonts w:ascii="Arial Armenian" w:hAnsi="Arial Armenian" w:cs="Arial"/>
                <w:sz w:val="16"/>
                <w:szCs w:val="16"/>
              </w:rPr>
              <w:br/>
              <w:t>81-4</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пополнение</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м</w:t>
            </w:r>
            <w:r>
              <w:rPr>
                <w:rFonts w:ascii="Arial Armenian" w:hAnsi="Arial Armenian" w:cs="Arial"/>
                <w:sz w:val="16"/>
                <w:szCs w:val="16"/>
              </w:rPr>
              <w:t>3</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5.6</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nil"/>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4</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C310 ï.Ù Ï.5</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Погрузка</w:t>
            </w:r>
            <w:r>
              <w:rPr>
                <w:rFonts w:ascii="Arial Armenian" w:hAnsi="Arial Armenian" w:cs="Arial"/>
                <w:sz w:val="16"/>
                <w:szCs w:val="16"/>
              </w:rPr>
              <w:t xml:space="preserve"> </w:t>
            </w:r>
            <w:r>
              <w:rPr>
                <w:rFonts w:ascii="Calibri" w:hAnsi="Calibri" w:cs="Calibri"/>
                <w:sz w:val="16"/>
                <w:szCs w:val="16"/>
              </w:rPr>
              <w:t>и</w:t>
            </w:r>
            <w:r>
              <w:rPr>
                <w:rFonts w:ascii="Arial Armenian" w:hAnsi="Arial Armenian" w:cs="Arial"/>
                <w:sz w:val="16"/>
                <w:szCs w:val="16"/>
              </w:rPr>
              <w:t xml:space="preserve"> </w:t>
            </w:r>
            <w:r>
              <w:rPr>
                <w:rFonts w:ascii="Calibri" w:hAnsi="Calibri" w:cs="Calibri"/>
                <w:sz w:val="16"/>
                <w:szCs w:val="16"/>
              </w:rPr>
              <w:t>транспортировка</w:t>
            </w:r>
            <w:r>
              <w:rPr>
                <w:rFonts w:ascii="Arial Armenian" w:hAnsi="Arial Armenian" w:cs="Arial"/>
                <w:sz w:val="16"/>
                <w:szCs w:val="16"/>
              </w:rPr>
              <w:t xml:space="preserve"> </w:t>
            </w:r>
            <w:r>
              <w:rPr>
                <w:rFonts w:ascii="Calibri" w:hAnsi="Calibri" w:cs="Calibri"/>
                <w:sz w:val="16"/>
                <w:szCs w:val="16"/>
              </w:rPr>
              <w:t>оползня</w:t>
            </w:r>
            <w:r>
              <w:rPr>
                <w:rFonts w:ascii="Arial Armenian" w:hAnsi="Arial Armenian" w:cs="Arial"/>
                <w:sz w:val="16"/>
                <w:szCs w:val="16"/>
              </w:rPr>
              <w:t xml:space="preserve"> 5 </w:t>
            </w:r>
            <w:r>
              <w:rPr>
                <w:rFonts w:ascii="Calibri" w:hAnsi="Calibri" w:cs="Calibri"/>
                <w:sz w:val="16"/>
                <w:szCs w:val="16"/>
              </w:rPr>
              <w:t>км</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8</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nil"/>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5</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Е</w:t>
            </w:r>
            <w:r>
              <w:rPr>
                <w:rFonts w:ascii="Arial Armenian" w:hAnsi="Arial Armenian" w:cs="Arial"/>
                <w:sz w:val="16"/>
                <w:szCs w:val="16"/>
              </w:rPr>
              <w:t>27-19</w:t>
            </w:r>
            <w:r>
              <w:rPr>
                <w:rFonts w:ascii="Arial Armenian" w:hAnsi="Arial Armenian" w:cs="Arial"/>
                <w:sz w:val="16"/>
                <w:szCs w:val="16"/>
              </w:rPr>
              <w:br/>
              <w:t>7-1</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распространяя</w:t>
            </w:r>
            <w:r>
              <w:rPr>
                <w:rFonts w:ascii="Arial Armenian" w:hAnsi="Arial Armenian" w:cs="Arial"/>
                <w:sz w:val="16"/>
                <w:szCs w:val="16"/>
              </w:rPr>
              <w:t xml:space="preserve"> </w:t>
            </w:r>
            <w:r>
              <w:rPr>
                <w:rFonts w:ascii="Calibri" w:hAnsi="Calibri" w:cs="Calibri"/>
                <w:sz w:val="16"/>
                <w:szCs w:val="16"/>
              </w:rPr>
              <w:t>слой</w:t>
            </w:r>
            <w:r>
              <w:rPr>
                <w:rFonts w:ascii="Arial Armenian" w:hAnsi="Arial Armenian" w:cs="Arial"/>
                <w:sz w:val="16"/>
                <w:szCs w:val="16"/>
              </w:rPr>
              <w:t xml:space="preserve"> </w:t>
            </w:r>
            <w:r>
              <w:rPr>
                <w:rFonts w:ascii="Calibri" w:hAnsi="Calibri" w:cs="Calibri"/>
                <w:sz w:val="16"/>
                <w:szCs w:val="16"/>
              </w:rPr>
              <w:t>песка</w:t>
            </w:r>
            <w:r>
              <w:rPr>
                <w:rFonts w:ascii="Arial Armenian" w:hAnsi="Arial Armenian" w:cs="Arial"/>
                <w:sz w:val="16"/>
                <w:szCs w:val="16"/>
              </w:rPr>
              <w:t xml:space="preserve"> </w:t>
            </w:r>
            <w:r>
              <w:rPr>
                <w:rFonts w:ascii="Calibri" w:hAnsi="Calibri" w:cs="Calibri"/>
                <w:sz w:val="16"/>
                <w:szCs w:val="16"/>
              </w:rPr>
              <w:t>под</w:t>
            </w:r>
            <w:r>
              <w:rPr>
                <w:rFonts w:ascii="Arial Armenian" w:hAnsi="Arial Armenian" w:cs="Arial"/>
                <w:sz w:val="16"/>
                <w:szCs w:val="16"/>
              </w:rPr>
              <w:t xml:space="preserve"> </w:t>
            </w:r>
            <w:r>
              <w:rPr>
                <w:rFonts w:ascii="Calibri" w:hAnsi="Calibri" w:cs="Calibri"/>
                <w:sz w:val="16"/>
                <w:szCs w:val="16"/>
              </w:rPr>
              <w:t>колоннами</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м</w:t>
            </w:r>
            <w:r>
              <w:rPr>
                <w:rFonts w:ascii="Arial Armenian" w:hAnsi="Arial Armenian" w:cs="Arial"/>
                <w:sz w:val="16"/>
                <w:szCs w:val="16"/>
              </w:rPr>
              <w:t>3</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2.00</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nil"/>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6</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Е</w:t>
            </w:r>
            <w:r>
              <w:rPr>
                <w:rFonts w:ascii="Arial Armenian" w:hAnsi="Arial Armenian" w:cs="Arial"/>
                <w:sz w:val="16"/>
                <w:szCs w:val="16"/>
              </w:rPr>
              <w:t>6-2-4</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установка</w:t>
            </w:r>
            <w:r>
              <w:rPr>
                <w:rFonts w:ascii="Arial Armenian" w:hAnsi="Arial Armenian" w:cs="Arial"/>
                <w:sz w:val="16"/>
                <w:szCs w:val="16"/>
              </w:rPr>
              <w:t xml:space="preserve"> </w:t>
            </w:r>
            <w:r>
              <w:rPr>
                <w:rFonts w:ascii="Calibri" w:hAnsi="Calibri" w:cs="Calibri"/>
                <w:sz w:val="16"/>
                <w:szCs w:val="16"/>
              </w:rPr>
              <w:t>бетонных</w:t>
            </w:r>
            <w:r>
              <w:rPr>
                <w:rFonts w:ascii="Arial Armenian" w:hAnsi="Arial Armenian" w:cs="Arial"/>
                <w:sz w:val="16"/>
                <w:szCs w:val="16"/>
              </w:rPr>
              <w:t xml:space="preserve"> </w:t>
            </w:r>
            <w:r>
              <w:rPr>
                <w:rFonts w:ascii="Calibri" w:hAnsi="Calibri" w:cs="Calibri"/>
                <w:sz w:val="16"/>
                <w:szCs w:val="16"/>
              </w:rPr>
              <w:t>фундаментов</w:t>
            </w:r>
            <w:r>
              <w:rPr>
                <w:rFonts w:ascii="Arial Armenian" w:hAnsi="Arial Armenian" w:cs="Arial"/>
                <w:sz w:val="16"/>
                <w:szCs w:val="16"/>
              </w:rPr>
              <w:t xml:space="preserve"> </w:t>
            </w:r>
            <w:r>
              <w:rPr>
                <w:rFonts w:ascii="Calibri" w:hAnsi="Calibri" w:cs="Calibri"/>
                <w:sz w:val="16"/>
                <w:szCs w:val="16"/>
              </w:rPr>
              <w:t>под</w:t>
            </w:r>
            <w:r>
              <w:rPr>
                <w:rFonts w:ascii="Arial Armenian" w:hAnsi="Arial Armenian" w:cs="Arial"/>
                <w:sz w:val="16"/>
                <w:szCs w:val="16"/>
              </w:rPr>
              <w:t xml:space="preserve"> </w:t>
            </w:r>
            <w:r>
              <w:rPr>
                <w:rFonts w:ascii="Calibri" w:hAnsi="Calibri" w:cs="Calibri"/>
                <w:sz w:val="16"/>
                <w:szCs w:val="16"/>
              </w:rPr>
              <w:t>опорами</w:t>
            </w:r>
            <w:r>
              <w:rPr>
                <w:rFonts w:ascii="Arial Armenian" w:hAnsi="Arial Armenian" w:cs="Arial"/>
                <w:sz w:val="16"/>
                <w:szCs w:val="16"/>
              </w:rPr>
              <w:t xml:space="preserve">  B12.5 </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м</w:t>
            </w:r>
            <w:r>
              <w:rPr>
                <w:rFonts w:ascii="Arial Armenian" w:hAnsi="Arial Armenian" w:cs="Arial"/>
                <w:sz w:val="16"/>
                <w:szCs w:val="16"/>
              </w:rPr>
              <w:t>3</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6.00</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nil"/>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7</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Е</w:t>
            </w:r>
            <w:r>
              <w:rPr>
                <w:rFonts w:ascii="Arial Armenian" w:hAnsi="Arial Armenian" w:cs="Arial"/>
                <w:sz w:val="16"/>
                <w:szCs w:val="16"/>
              </w:rPr>
              <w:t>6-84</w:t>
            </w:r>
            <w:r>
              <w:rPr>
                <w:rFonts w:ascii="Arial Armenian" w:hAnsi="Arial Armenian" w:cs="Arial"/>
                <w:sz w:val="16"/>
                <w:szCs w:val="16"/>
              </w:rPr>
              <w:br/>
              <w:t>9-8</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Установка</w:t>
            </w:r>
            <w:r>
              <w:rPr>
                <w:rFonts w:ascii="Arial Armenian" w:hAnsi="Arial Armenian" w:cs="Arial"/>
                <w:sz w:val="16"/>
                <w:szCs w:val="16"/>
              </w:rPr>
              <w:t xml:space="preserve"> </w:t>
            </w:r>
            <w:r>
              <w:rPr>
                <w:rFonts w:ascii="Calibri" w:hAnsi="Calibri" w:cs="Calibri"/>
                <w:sz w:val="16"/>
                <w:szCs w:val="16"/>
              </w:rPr>
              <w:t>зажимов</w:t>
            </w:r>
            <w:r>
              <w:rPr>
                <w:rFonts w:ascii="Arial Armenian" w:hAnsi="Arial Armenian" w:cs="Arial"/>
                <w:sz w:val="16"/>
                <w:szCs w:val="16"/>
              </w:rPr>
              <w:t xml:space="preserve">, </w:t>
            </w:r>
            <w:r>
              <w:rPr>
                <w:rFonts w:ascii="Calibri" w:hAnsi="Calibri" w:cs="Calibri"/>
                <w:sz w:val="16"/>
                <w:szCs w:val="16"/>
              </w:rPr>
              <w:t>стальных</w:t>
            </w:r>
            <w:r>
              <w:rPr>
                <w:rFonts w:ascii="Arial Armenian" w:hAnsi="Arial Armenian" w:cs="Arial"/>
                <w:sz w:val="16"/>
                <w:szCs w:val="16"/>
              </w:rPr>
              <w:t xml:space="preserve"> </w:t>
            </w:r>
            <w:r>
              <w:rPr>
                <w:rFonts w:ascii="Calibri" w:hAnsi="Calibri" w:cs="Calibri"/>
                <w:sz w:val="16"/>
                <w:szCs w:val="16"/>
              </w:rPr>
              <w:t>пластин</w:t>
            </w:r>
            <w:r>
              <w:rPr>
                <w:rFonts w:ascii="Arial Armenian" w:hAnsi="Arial Armenian" w:cs="Arial"/>
                <w:sz w:val="16"/>
                <w:szCs w:val="16"/>
              </w:rPr>
              <w:t xml:space="preserve"> </w:t>
            </w:r>
            <w:r>
              <w:rPr>
                <w:rFonts w:ascii="Calibri" w:hAnsi="Calibri" w:cs="Calibri"/>
                <w:sz w:val="16"/>
                <w:szCs w:val="16"/>
              </w:rPr>
              <w:t>и</w:t>
            </w:r>
            <w:r>
              <w:rPr>
                <w:rFonts w:ascii="Arial Armenian" w:hAnsi="Arial Armenian" w:cs="Arial"/>
                <w:sz w:val="16"/>
                <w:szCs w:val="16"/>
              </w:rPr>
              <w:t xml:space="preserve"> </w:t>
            </w:r>
            <w:r>
              <w:rPr>
                <w:rFonts w:ascii="Calibri" w:hAnsi="Calibri" w:cs="Calibri"/>
                <w:sz w:val="16"/>
                <w:szCs w:val="16"/>
              </w:rPr>
              <w:t>винтов</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т</w:t>
            </w:r>
          </w:p>
        </w:tc>
        <w:tc>
          <w:tcPr>
            <w:tcW w:w="1118" w:type="dxa"/>
            <w:tcBorders>
              <w:top w:val="nil"/>
              <w:left w:val="nil"/>
              <w:bottom w:val="nil"/>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0.35</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auto"/>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p>
        </w:tc>
        <w:tc>
          <w:tcPr>
            <w:tcW w:w="1385" w:type="dxa"/>
            <w:tcBorders>
              <w:top w:val="nil"/>
              <w:left w:val="nil"/>
              <w:bottom w:val="nil"/>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 </w:t>
            </w:r>
          </w:p>
        </w:tc>
        <w:tc>
          <w:tcPr>
            <w:tcW w:w="3039" w:type="dxa"/>
            <w:tcBorders>
              <w:top w:val="nil"/>
              <w:left w:val="nil"/>
              <w:bottom w:val="nil"/>
              <w:right w:val="single" w:sz="4" w:space="0" w:color="auto"/>
            </w:tcBorders>
            <w:shd w:val="clear" w:color="auto" w:fill="auto"/>
            <w:hideMark/>
          </w:tcPr>
          <w:p w:rsidR="00357DE5" w:rsidRDefault="00357DE5" w:rsidP="00BA5411">
            <w:pPr>
              <w:rPr>
                <w:rFonts w:ascii="Arial Armenian" w:hAnsi="Arial Armenian" w:cs="Arial"/>
                <w:b/>
                <w:bCs/>
                <w:sz w:val="20"/>
                <w:szCs w:val="20"/>
              </w:rPr>
            </w:pPr>
            <w:r>
              <w:rPr>
                <w:rFonts w:ascii="Calibri" w:hAnsi="Calibri" w:cs="Calibri"/>
                <w:b/>
                <w:bCs/>
                <w:sz w:val="20"/>
                <w:szCs w:val="20"/>
              </w:rPr>
              <w:t>Всего</w:t>
            </w:r>
            <w:r>
              <w:rPr>
                <w:rFonts w:ascii="Arial Armenian" w:hAnsi="Arial Armenian" w:cs="Arial"/>
                <w:b/>
                <w:bCs/>
                <w:sz w:val="20"/>
                <w:szCs w:val="20"/>
              </w:rPr>
              <w:t>`</w:t>
            </w:r>
          </w:p>
        </w:tc>
        <w:tc>
          <w:tcPr>
            <w:tcW w:w="1437" w:type="dxa"/>
            <w:tcBorders>
              <w:top w:val="nil"/>
              <w:left w:val="nil"/>
              <w:bottom w:val="nil"/>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 </w:t>
            </w:r>
          </w:p>
        </w:tc>
        <w:tc>
          <w:tcPr>
            <w:tcW w:w="1118" w:type="dxa"/>
            <w:tcBorders>
              <w:top w:val="nil"/>
              <w:left w:val="nil"/>
              <w:bottom w:val="nil"/>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tcBorders>
              <w:top w:val="single" w:sz="4" w:space="0" w:color="auto"/>
              <w:left w:val="nil"/>
              <w:bottom w:val="single" w:sz="4" w:space="0" w:color="auto"/>
              <w:right w:val="single" w:sz="4" w:space="0" w:color="auto"/>
            </w:tcBorders>
            <w:shd w:val="clear" w:color="auto" w:fill="auto"/>
            <w:vAlign w:val="center"/>
            <w:hideMark/>
          </w:tcPr>
          <w:p w:rsidR="00357DE5" w:rsidRPr="007C13B7" w:rsidRDefault="00357DE5" w:rsidP="00BA5411">
            <w:pPr>
              <w:jc w:val="center"/>
              <w:rPr>
                <w:rFonts w:ascii="Arial" w:hAnsi="Arial" w:cs="Arial"/>
                <w:sz w:val="20"/>
                <w:szCs w:val="20"/>
                <w:lang w:val="en-US" w:eastAsia="en-US" w:bidi="ar-SA"/>
              </w:rPr>
            </w:pPr>
            <w:r>
              <w:rPr>
                <w:rFonts w:ascii="Arial LatArm" w:hAnsi="Arial LatArm" w:cs="Arial"/>
                <w:b/>
                <w:bCs/>
                <w:sz w:val="18"/>
                <w:szCs w:val="18"/>
              </w:rPr>
              <w:t> </w:t>
            </w:r>
            <w:r w:rsidRPr="007C13B7">
              <w:rPr>
                <w:rFonts w:ascii="Arial" w:hAnsi="Arial" w:cs="Arial"/>
                <w:sz w:val="20"/>
                <w:szCs w:val="20"/>
                <w:lang w:val="en-US" w:eastAsia="en-US" w:bidi="ar-SA"/>
              </w:rPr>
              <w:t>8,499%</w:t>
            </w:r>
          </w:p>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9</w:t>
            </w:r>
          </w:p>
        </w:tc>
        <w:tc>
          <w:tcPr>
            <w:tcW w:w="1385" w:type="dxa"/>
            <w:tcBorders>
              <w:top w:val="single" w:sz="4" w:space="0" w:color="auto"/>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рынок</w:t>
            </w:r>
          </w:p>
        </w:tc>
        <w:tc>
          <w:tcPr>
            <w:tcW w:w="3039" w:type="dxa"/>
            <w:tcBorders>
              <w:top w:val="single" w:sz="4" w:space="0" w:color="auto"/>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арматура</w:t>
            </w:r>
            <w:r>
              <w:rPr>
                <w:rFonts w:ascii="Arial Armenian" w:hAnsi="Arial Armenian" w:cs="Arial"/>
                <w:sz w:val="16"/>
                <w:szCs w:val="16"/>
              </w:rPr>
              <w:t xml:space="preserve">  16AIII</w:t>
            </w:r>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т</w:t>
            </w:r>
          </w:p>
        </w:tc>
        <w:tc>
          <w:tcPr>
            <w:tcW w:w="1118" w:type="dxa"/>
            <w:tcBorders>
              <w:top w:val="single" w:sz="4" w:space="0" w:color="auto"/>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0.126</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10</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Ц</w:t>
            </w:r>
            <w:r>
              <w:rPr>
                <w:rFonts w:ascii="Arial Armenian" w:hAnsi="Arial Armenian" w:cs="Arial"/>
                <w:sz w:val="16"/>
                <w:szCs w:val="16"/>
              </w:rPr>
              <w:t>8-471-1</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Вертикальный</w:t>
            </w:r>
            <w:r>
              <w:rPr>
                <w:rFonts w:ascii="Arial Armenian" w:hAnsi="Arial Armenian" w:cs="Arial"/>
                <w:sz w:val="16"/>
                <w:szCs w:val="16"/>
              </w:rPr>
              <w:t xml:space="preserve"> </w:t>
            </w:r>
            <w:r>
              <w:rPr>
                <w:rFonts w:ascii="Calibri" w:hAnsi="Calibri" w:cs="Calibri"/>
                <w:sz w:val="16"/>
                <w:szCs w:val="16"/>
              </w:rPr>
              <w:t>заземляющий</w:t>
            </w:r>
            <w:r>
              <w:rPr>
                <w:rFonts w:ascii="Arial Armenian" w:hAnsi="Arial Armenian" w:cs="Arial"/>
                <w:sz w:val="16"/>
                <w:szCs w:val="16"/>
              </w:rPr>
              <w:t xml:space="preserve"> </w:t>
            </w:r>
            <w:r>
              <w:rPr>
                <w:rFonts w:ascii="Calibri" w:hAnsi="Calibri" w:cs="Calibri"/>
                <w:sz w:val="16"/>
                <w:szCs w:val="16"/>
              </w:rPr>
              <w:t>провод</w:t>
            </w:r>
            <w:r>
              <w:rPr>
                <w:rFonts w:ascii="Arial Armenian" w:hAnsi="Arial Armenian" w:cs="Arial"/>
                <w:sz w:val="16"/>
                <w:szCs w:val="16"/>
              </w:rPr>
              <w:t xml:space="preserve"> </w:t>
            </w:r>
            <w:r>
              <w:rPr>
                <w:rFonts w:ascii="Calibri" w:hAnsi="Calibri" w:cs="Calibri"/>
                <w:sz w:val="16"/>
                <w:szCs w:val="16"/>
              </w:rPr>
              <w:t>со</w:t>
            </w:r>
            <w:r>
              <w:rPr>
                <w:rFonts w:ascii="Arial Armenian" w:hAnsi="Arial Armenian" w:cs="Arial"/>
                <w:sz w:val="16"/>
                <w:szCs w:val="16"/>
              </w:rPr>
              <w:t xml:space="preserve"> </w:t>
            </w:r>
            <w:r>
              <w:rPr>
                <w:rFonts w:ascii="Calibri" w:hAnsi="Calibri" w:cs="Calibri"/>
                <w:sz w:val="16"/>
                <w:szCs w:val="16"/>
              </w:rPr>
              <w:t>стальным</w:t>
            </w:r>
            <w:r>
              <w:rPr>
                <w:rFonts w:ascii="Arial Armenian" w:hAnsi="Arial Armenian" w:cs="Arial"/>
                <w:sz w:val="16"/>
                <w:szCs w:val="16"/>
              </w:rPr>
              <w:t xml:space="preserve"> </w:t>
            </w:r>
            <w:r>
              <w:rPr>
                <w:rFonts w:ascii="Calibri" w:hAnsi="Calibri" w:cs="Calibri"/>
                <w:sz w:val="16"/>
                <w:szCs w:val="16"/>
              </w:rPr>
              <w:t>уголком</w:t>
            </w:r>
            <w:r>
              <w:rPr>
                <w:rFonts w:ascii="Arial Armenian" w:hAnsi="Arial Armenian" w:cs="Arial"/>
                <w:sz w:val="16"/>
                <w:szCs w:val="16"/>
              </w:rPr>
              <w:t xml:space="preserve">  50x50x5</w:t>
            </w:r>
            <w:r>
              <w:rPr>
                <w:rFonts w:ascii="Calibri" w:hAnsi="Calibri" w:cs="Calibri"/>
                <w:sz w:val="16"/>
                <w:szCs w:val="16"/>
              </w:rPr>
              <w:t>мм</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8"/>
                <w:szCs w:val="18"/>
              </w:rPr>
            </w:pPr>
            <w:r>
              <w:rPr>
                <w:rFonts w:ascii="Calibri" w:hAnsi="Calibri" w:cs="Calibri"/>
                <w:sz w:val="18"/>
                <w:szCs w:val="18"/>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9</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11</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Ц</w:t>
            </w:r>
            <w:r>
              <w:rPr>
                <w:rFonts w:ascii="Arial Armenian" w:hAnsi="Arial Armenian" w:cs="Arial"/>
                <w:sz w:val="16"/>
                <w:szCs w:val="16"/>
              </w:rPr>
              <w:t>8-472-2</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Arial Armenian" w:hAnsi="Arial Armenian" w:cs="Arial"/>
                <w:sz w:val="16"/>
                <w:szCs w:val="16"/>
              </w:rPr>
              <w:t xml:space="preserve">ÐáñÇ½áÝ³Ï³Ý </w:t>
            </w:r>
            <w:r>
              <w:rPr>
                <w:rFonts w:ascii="Calibri" w:hAnsi="Calibri" w:cs="Calibri"/>
                <w:sz w:val="16"/>
                <w:szCs w:val="16"/>
              </w:rPr>
              <w:t>Горизонтальное</w:t>
            </w:r>
            <w:r>
              <w:rPr>
                <w:rFonts w:ascii="Arial Armenian" w:hAnsi="Arial Armenian" w:cs="Arial"/>
                <w:sz w:val="16"/>
                <w:szCs w:val="16"/>
              </w:rPr>
              <w:t xml:space="preserve"> </w:t>
            </w:r>
            <w:r>
              <w:rPr>
                <w:rFonts w:ascii="Calibri" w:hAnsi="Calibri" w:cs="Calibri"/>
                <w:sz w:val="16"/>
                <w:szCs w:val="16"/>
              </w:rPr>
              <w:t>заземление</w:t>
            </w:r>
            <w:r>
              <w:rPr>
                <w:rFonts w:ascii="Arial Armenian" w:hAnsi="Arial Armenian" w:cs="Arial"/>
                <w:sz w:val="16"/>
                <w:szCs w:val="16"/>
              </w:rPr>
              <w:t xml:space="preserve"> </w:t>
            </w:r>
            <w:r>
              <w:rPr>
                <w:rFonts w:ascii="Calibri" w:hAnsi="Calibri" w:cs="Calibri"/>
                <w:sz w:val="16"/>
                <w:szCs w:val="16"/>
              </w:rPr>
              <w:t>из</w:t>
            </w:r>
            <w:r>
              <w:rPr>
                <w:rFonts w:ascii="Arial Armenian" w:hAnsi="Arial Armenian" w:cs="Arial"/>
                <w:sz w:val="16"/>
                <w:szCs w:val="16"/>
              </w:rPr>
              <w:t xml:space="preserve"> </w:t>
            </w:r>
            <w:r>
              <w:rPr>
                <w:rFonts w:ascii="Calibri" w:hAnsi="Calibri" w:cs="Calibri"/>
                <w:sz w:val="16"/>
                <w:szCs w:val="16"/>
              </w:rPr>
              <w:t>стали</w:t>
            </w:r>
            <w:r>
              <w:rPr>
                <w:rFonts w:ascii="Arial Armenian" w:hAnsi="Arial Armenian" w:cs="Arial"/>
                <w:sz w:val="16"/>
                <w:szCs w:val="16"/>
              </w:rPr>
              <w:t>160</w:t>
            </w:r>
            <w:r>
              <w:rPr>
                <w:rFonts w:ascii="Calibri" w:hAnsi="Calibri" w:cs="Calibri"/>
                <w:sz w:val="16"/>
                <w:szCs w:val="16"/>
              </w:rPr>
              <w:t>мм</w:t>
            </w:r>
            <w:r>
              <w:rPr>
                <w:rFonts w:ascii="Arial Armenian" w:hAnsi="Arial Armenian" w:cs="Arial"/>
                <w:sz w:val="16"/>
                <w:szCs w:val="16"/>
              </w:rPr>
              <w:t xml:space="preserve">2 </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8"/>
                <w:szCs w:val="18"/>
              </w:rPr>
            </w:pPr>
            <w:r>
              <w:rPr>
                <w:rFonts w:ascii="Calibri" w:hAnsi="Calibri" w:cs="Calibri"/>
                <w:sz w:val="18"/>
                <w:szCs w:val="18"/>
              </w:rPr>
              <w:t>м</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63</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12</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Ц</w:t>
            </w:r>
            <w:r>
              <w:rPr>
                <w:rFonts w:ascii="Arial Armenian" w:hAnsi="Arial Armenian" w:cs="Arial"/>
                <w:sz w:val="16"/>
                <w:szCs w:val="16"/>
              </w:rPr>
              <w:t>8-370-3</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наружное</w:t>
            </w:r>
            <w:r>
              <w:rPr>
                <w:rFonts w:ascii="Arial Armenian" w:hAnsi="Arial Armenian" w:cs="Arial"/>
                <w:sz w:val="16"/>
                <w:szCs w:val="16"/>
              </w:rPr>
              <w:t xml:space="preserve"> </w:t>
            </w:r>
            <w:r>
              <w:rPr>
                <w:rFonts w:ascii="Calibri" w:hAnsi="Calibri" w:cs="Calibri"/>
                <w:sz w:val="16"/>
                <w:szCs w:val="16"/>
              </w:rPr>
              <w:t>освещение</w:t>
            </w:r>
            <w:r>
              <w:rPr>
                <w:rFonts w:ascii="Arial Armenian" w:hAnsi="Arial Armenian" w:cs="Arial"/>
                <w:sz w:val="16"/>
                <w:szCs w:val="16"/>
              </w:rPr>
              <w:t xml:space="preserve"> LED 50 </w:t>
            </w:r>
            <w:r>
              <w:rPr>
                <w:rFonts w:ascii="Calibri" w:hAnsi="Calibri" w:cs="Calibri"/>
                <w:sz w:val="16"/>
                <w:szCs w:val="16"/>
              </w:rPr>
              <w:t>ват</w:t>
            </w:r>
            <w:r>
              <w:rPr>
                <w:rFonts w:ascii="Arial Armenian" w:hAnsi="Arial Armenian" w:cs="Arial"/>
                <w:sz w:val="16"/>
                <w:szCs w:val="16"/>
              </w:rPr>
              <w:t xml:space="preserve">, </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69</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13</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LatRus" w:hAnsi="Arial LatRus" w:cs="Arial"/>
                <w:color w:val="000000"/>
                <w:sz w:val="16"/>
                <w:szCs w:val="16"/>
              </w:rPr>
            </w:pPr>
            <w:r>
              <w:rPr>
                <w:rFonts w:ascii="Calibri" w:hAnsi="Calibri" w:cs="Calibri"/>
                <w:color w:val="000000"/>
                <w:sz w:val="16"/>
                <w:szCs w:val="16"/>
              </w:rPr>
              <w:t>Ц</w:t>
            </w:r>
            <w:r>
              <w:rPr>
                <w:rFonts w:ascii="Arial LatRus" w:hAnsi="Arial LatRus" w:cs="Arial"/>
                <w:color w:val="000000"/>
                <w:sz w:val="16"/>
                <w:szCs w:val="16"/>
              </w:rPr>
              <w:t>8-146-1</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color w:val="000000"/>
                <w:sz w:val="16"/>
                <w:szCs w:val="16"/>
              </w:rPr>
            </w:pPr>
            <w:r>
              <w:rPr>
                <w:rFonts w:ascii="Calibri" w:hAnsi="Calibri" w:cs="Calibri"/>
                <w:color w:val="000000"/>
                <w:sz w:val="16"/>
                <w:szCs w:val="16"/>
              </w:rPr>
              <w:t>кабел</w:t>
            </w:r>
            <w:r>
              <w:rPr>
                <w:rFonts w:ascii="Arial Armenian" w:hAnsi="Arial Armenian" w:cs="Arial"/>
                <w:color w:val="000000"/>
                <w:sz w:val="16"/>
                <w:szCs w:val="16"/>
              </w:rPr>
              <w:t xml:space="preserve"> </w:t>
            </w:r>
            <w:r>
              <w:rPr>
                <w:rFonts w:ascii="Calibri" w:hAnsi="Calibri" w:cs="Calibri"/>
                <w:color w:val="000000"/>
                <w:sz w:val="16"/>
                <w:szCs w:val="16"/>
              </w:rPr>
              <w:t>СИП</w:t>
            </w:r>
            <w:r>
              <w:rPr>
                <w:rFonts w:ascii="Arial Armenian" w:hAnsi="Arial Armenian" w:cs="Arial"/>
                <w:color w:val="000000"/>
                <w:sz w:val="16"/>
                <w:szCs w:val="16"/>
              </w:rPr>
              <w:t>4 4</w:t>
            </w:r>
            <w:r>
              <w:rPr>
                <w:rFonts w:ascii="Calibri" w:hAnsi="Calibri" w:cs="Calibri"/>
                <w:color w:val="000000"/>
                <w:sz w:val="16"/>
                <w:szCs w:val="16"/>
              </w:rPr>
              <w:t>Х</w:t>
            </w:r>
            <w:r>
              <w:rPr>
                <w:rFonts w:ascii="Arial Armenian" w:hAnsi="Arial Armenian" w:cs="Arial"/>
                <w:color w:val="000000"/>
                <w:sz w:val="16"/>
                <w:szCs w:val="16"/>
              </w:rPr>
              <w:t>16</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Calibri" w:hAnsi="Calibri" w:cs="Calibri"/>
                <w:color w:val="000000"/>
                <w:sz w:val="16"/>
                <w:szCs w:val="16"/>
              </w:rPr>
              <w:t>м</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Arial Armenian" w:hAnsi="Arial Armenian" w:cs="Arial"/>
                <w:color w:val="000000"/>
                <w:sz w:val="16"/>
                <w:szCs w:val="16"/>
              </w:rPr>
              <w:t>10</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14</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LatRus" w:hAnsi="Arial LatRus" w:cs="Arial"/>
                <w:color w:val="000000"/>
                <w:sz w:val="16"/>
                <w:szCs w:val="16"/>
              </w:rPr>
            </w:pPr>
            <w:r>
              <w:rPr>
                <w:rFonts w:ascii="Calibri" w:hAnsi="Calibri" w:cs="Calibri"/>
                <w:color w:val="000000"/>
                <w:sz w:val="16"/>
                <w:szCs w:val="16"/>
              </w:rPr>
              <w:t>Ц</w:t>
            </w:r>
            <w:r>
              <w:rPr>
                <w:rFonts w:ascii="Arial LatRus" w:hAnsi="Arial LatRus" w:cs="Arial"/>
                <w:color w:val="000000"/>
                <w:sz w:val="16"/>
                <w:szCs w:val="16"/>
              </w:rPr>
              <w:t>8-150-2</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color w:val="000000"/>
                <w:sz w:val="16"/>
                <w:szCs w:val="16"/>
              </w:rPr>
            </w:pPr>
            <w:r>
              <w:rPr>
                <w:rFonts w:ascii="Calibri" w:hAnsi="Calibri" w:cs="Calibri"/>
                <w:color w:val="000000"/>
                <w:sz w:val="16"/>
                <w:szCs w:val="16"/>
              </w:rPr>
              <w:t>кабел</w:t>
            </w:r>
            <w:r>
              <w:rPr>
                <w:rFonts w:ascii="Arial Armenian" w:hAnsi="Arial Armenian" w:cs="Arial"/>
                <w:color w:val="000000"/>
                <w:sz w:val="16"/>
                <w:szCs w:val="16"/>
              </w:rPr>
              <w:t xml:space="preserve"> </w:t>
            </w:r>
            <w:r>
              <w:rPr>
                <w:rFonts w:ascii="Calibri" w:hAnsi="Calibri" w:cs="Calibri"/>
                <w:color w:val="000000"/>
                <w:sz w:val="16"/>
                <w:szCs w:val="16"/>
              </w:rPr>
              <w:t>СИП</w:t>
            </w:r>
            <w:r>
              <w:rPr>
                <w:rFonts w:ascii="Arial Armenian" w:hAnsi="Arial Armenian" w:cs="Arial"/>
                <w:color w:val="000000"/>
                <w:sz w:val="16"/>
                <w:szCs w:val="16"/>
              </w:rPr>
              <w:t>4 2</w:t>
            </w:r>
            <w:r>
              <w:rPr>
                <w:rFonts w:ascii="Calibri" w:hAnsi="Calibri" w:cs="Calibri"/>
                <w:color w:val="000000"/>
                <w:sz w:val="16"/>
                <w:szCs w:val="16"/>
              </w:rPr>
              <w:t>Х</w:t>
            </w:r>
            <w:r>
              <w:rPr>
                <w:rFonts w:ascii="Arial Armenian" w:hAnsi="Arial Armenian" w:cs="Arial"/>
                <w:color w:val="000000"/>
                <w:sz w:val="16"/>
                <w:szCs w:val="16"/>
              </w:rPr>
              <w:t>16</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Calibri" w:hAnsi="Calibri" w:cs="Calibri"/>
                <w:color w:val="000000"/>
                <w:sz w:val="16"/>
                <w:szCs w:val="16"/>
              </w:rPr>
              <w:t>м</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Arial Armenian" w:hAnsi="Arial Armenian" w:cs="Arial"/>
                <w:color w:val="000000"/>
                <w:sz w:val="16"/>
                <w:szCs w:val="16"/>
              </w:rPr>
              <w:t>2277</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15</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Ц</w:t>
            </w:r>
            <w:r>
              <w:rPr>
                <w:rFonts w:ascii="Arial Armenian" w:hAnsi="Arial Armenian" w:cs="Arial"/>
                <w:sz w:val="16"/>
                <w:szCs w:val="16"/>
              </w:rPr>
              <w:t>8-574-55</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реле</w:t>
            </w:r>
            <w:r>
              <w:rPr>
                <w:rFonts w:ascii="Arial Armenian" w:hAnsi="Arial Armenian" w:cs="Arial"/>
                <w:sz w:val="16"/>
                <w:szCs w:val="16"/>
              </w:rPr>
              <w:t xml:space="preserve"> </w:t>
            </w:r>
            <w:r>
              <w:rPr>
                <w:rFonts w:ascii="Calibri" w:hAnsi="Calibri" w:cs="Calibri"/>
                <w:sz w:val="16"/>
                <w:szCs w:val="16"/>
              </w:rPr>
              <w:t>времени</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lastRenderedPageBreak/>
              <w:t>16</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Ц</w:t>
            </w:r>
            <w:r>
              <w:rPr>
                <w:rFonts w:ascii="Arial Armenian" w:hAnsi="Arial Armenian" w:cs="Arial"/>
                <w:sz w:val="16"/>
                <w:szCs w:val="16"/>
              </w:rPr>
              <w:t>8-471-2</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поперечная</w:t>
            </w:r>
            <w:r>
              <w:rPr>
                <w:rFonts w:ascii="Arial Armenian" w:hAnsi="Arial Armenian" w:cs="Arial"/>
                <w:sz w:val="16"/>
                <w:szCs w:val="16"/>
              </w:rPr>
              <w:t xml:space="preserve"> </w:t>
            </w:r>
            <w:r>
              <w:rPr>
                <w:rFonts w:ascii="Calibri" w:hAnsi="Calibri" w:cs="Calibri"/>
                <w:sz w:val="16"/>
                <w:szCs w:val="16"/>
              </w:rPr>
              <w:t>сталь</w:t>
            </w:r>
            <w:r>
              <w:rPr>
                <w:rFonts w:ascii="Arial Armenian" w:hAnsi="Arial Armenian" w:cs="Arial"/>
                <w:sz w:val="16"/>
                <w:szCs w:val="16"/>
              </w:rPr>
              <w:t xml:space="preserve">  L50x50x5,  L=0,6</w:t>
            </w:r>
            <w:r>
              <w:rPr>
                <w:rFonts w:ascii="Calibri" w:hAnsi="Calibri" w:cs="Calibri"/>
                <w:sz w:val="16"/>
                <w:szCs w:val="16"/>
              </w:rPr>
              <w:t>м</w:t>
            </w:r>
            <w:r>
              <w:rPr>
                <w:rFonts w:ascii="Arial Armenian" w:hAnsi="Arial Armenian" w:cs="Arial"/>
                <w:sz w:val="16"/>
                <w:szCs w:val="16"/>
              </w:rPr>
              <w:t>, m=2,3</w:t>
            </w:r>
            <w:r>
              <w:rPr>
                <w:rFonts w:ascii="Calibri" w:hAnsi="Calibri" w:cs="Calibri"/>
                <w:sz w:val="16"/>
                <w:szCs w:val="16"/>
              </w:rPr>
              <w:t>кг</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15</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lastRenderedPageBreak/>
              <w:t>17</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ÞáõÏ³</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кабельные</w:t>
            </w:r>
            <w:r>
              <w:rPr>
                <w:rFonts w:ascii="Arial Armenian" w:hAnsi="Arial Armenian" w:cs="Arial"/>
                <w:sz w:val="16"/>
                <w:szCs w:val="16"/>
              </w:rPr>
              <w:t xml:space="preserve"> </w:t>
            </w:r>
            <w:r>
              <w:rPr>
                <w:rFonts w:ascii="Calibri" w:hAnsi="Calibri" w:cs="Calibri"/>
                <w:sz w:val="16"/>
                <w:szCs w:val="16"/>
              </w:rPr>
              <w:t>зажимы</w:t>
            </w:r>
            <w:r>
              <w:rPr>
                <w:rFonts w:ascii="Arial Armenian" w:hAnsi="Arial Armenian" w:cs="Arial"/>
                <w:sz w:val="16"/>
                <w:szCs w:val="16"/>
              </w:rPr>
              <w:t xml:space="preserve"> </w:t>
            </w:r>
            <w:r>
              <w:rPr>
                <w:rFonts w:ascii="Calibri" w:hAnsi="Calibri" w:cs="Calibri"/>
                <w:sz w:val="16"/>
                <w:szCs w:val="16"/>
              </w:rPr>
              <w:t>и</w:t>
            </w:r>
            <w:r>
              <w:rPr>
                <w:rFonts w:ascii="Arial Armenian" w:hAnsi="Arial Armenian" w:cs="Arial"/>
                <w:sz w:val="16"/>
                <w:szCs w:val="16"/>
              </w:rPr>
              <w:t xml:space="preserve"> </w:t>
            </w:r>
            <w:r>
              <w:rPr>
                <w:rFonts w:ascii="Calibri" w:hAnsi="Calibri" w:cs="Calibri"/>
                <w:sz w:val="16"/>
                <w:szCs w:val="16"/>
              </w:rPr>
              <w:t>зажимы</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50</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18</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Е</w:t>
            </w:r>
            <w:r>
              <w:rPr>
                <w:rFonts w:ascii="Arial Armenian" w:hAnsi="Arial Armenian" w:cs="Arial"/>
                <w:sz w:val="16"/>
                <w:szCs w:val="16"/>
              </w:rPr>
              <w:t>33-621</w:t>
            </w:r>
            <w:r>
              <w:rPr>
                <w:rFonts w:ascii="Arial Armenian" w:hAnsi="Arial Armenian" w:cs="Arial"/>
                <w:sz w:val="16"/>
                <w:szCs w:val="16"/>
              </w:rPr>
              <w:br/>
              <w:t>204-1-14</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установка</w:t>
            </w:r>
            <w:r>
              <w:rPr>
                <w:rFonts w:ascii="Arial Armenian" w:hAnsi="Arial Armenian" w:cs="Arial"/>
                <w:sz w:val="16"/>
                <w:szCs w:val="16"/>
              </w:rPr>
              <w:t xml:space="preserve"> </w:t>
            </w:r>
            <w:r>
              <w:rPr>
                <w:rFonts w:ascii="Calibri" w:hAnsi="Calibri" w:cs="Calibri"/>
                <w:sz w:val="16"/>
                <w:szCs w:val="16"/>
              </w:rPr>
              <w:t>стальных</w:t>
            </w:r>
            <w:r>
              <w:rPr>
                <w:rFonts w:ascii="Arial Armenian" w:hAnsi="Arial Armenian" w:cs="Arial"/>
                <w:sz w:val="16"/>
                <w:szCs w:val="16"/>
              </w:rPr>
              <w:t xml:space="preserve"> </w:t>
            </w:r>
            <w:r>
              <w:rPr>
                <w:rFonts w:ascii="Calibri" w:hAnsi="Calibri" w:cs="Calibri"/>
                <w:sz w:val="16"/>
                <w:szCs w:val="16"/>
              </w:rPr>
              <w:t>опор</w:t>
            </w:r>
            <w:r>
              <w:rPr>
                <w:rFonts w:ascii="Arial Armenian" w:hAnsi="Arial Armenian" w:cs="Arial"/>
                <w:sz w:val="16"/>
                <w:szCs w:val="16"/>
              </w:rPr>
              <w:t xml:space="preserve">  </w:t>
            </w:r>
            <w:r>
              <w:rPr>
                <w:rFonts w:ascii="Arial LatRus" w:hAnsi="Arial LatRus" w:cs="Arial"/>
                <w:sz w:val="16"/>
                <w:szCs w:val="16"/>
              </w:rPr>
              <w:t>Ô89 L=6</w:t>
            </w:r>
            <w:r>
              <w:rPr>
                <w:rFonts w:ascii="Calibri" w:hAnsi="Calibri" w:cs="Calibri"/>
                <w:sz w:val="16"/>
                <w:szCs w:val="16"/>
              </w:rPr>
              <w:t>м</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15</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19</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Ц</w:t>
            </w:r>
            <w:r>
              <w:rPr>
                <w:rFonts w:ascii="Arial Armenian" w:hAnsi="Arial Armenian" w:cs="Arial"/>
                <w:sz w:val="16"/>
                <w:szCs w:val="16"/>
              </w:rPr>
              <w:t>8-363-1</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Установка</w:t>
            </w:r>
            <w:r>
              <w:rPr>
                <w:rFonts w:ascii="Arial Armenian" w:hAnsi="Arial Armenian" w:cs="Arial"/>
                <w:sz w:val="16"/>
                <w:szCs w:val="16"/>
              </w:rPr>
              <w:t xml:space="preserve"> </w:t>
            </w:r>
            <w:r>
              <w:rPr>
                <w:rFonts w:ascii="Calibri" w:hAnsi="Calibri" w:cs="Calibri"/>
                <w:sz w:val="16"/>
                <w:szCs w:val="16"/>
              </w:rPr>
              <w:t>кронштейнов</w:t>
            </w:r>
            <w:r>
              <w:rPr>
                <w:rFonts w:ascii="Arial Armenian" w:hAnsi="Arial Armenian" w:cs="Arial"/>
                <w:sz w:val="16"/>
                <w:szCs w:val="16"/>
              </w:rPr>
              <w:t xml:space="preserve"> </w:t>
            </w:r>
            <w:r>
              <w:rPr>
                <w:rFonts w:ascii="Calibri" w:hAnsi="Calibri" w:cs="Calibri"/>
                <w:sz w:val="16"/>
                <w:szCs w:val="16"/>
              </w:rPr>
              <w:t>единорога</w:t>
            </w:r>
            <w:r>
              <w:rPr>
                <w:rFonts w:ascii="Arial Armenian" w:hAnsi="Arial Armenian" w:cs="Arial"/>
                <w:sz w:val="16"/>
                <w:szCs w:val="16"/>
              </w:rPr>
              <w:t xml:space="preserve"> L=1.5</w:t>
            </w:r>
            <w:r>
              <w:rPr>
                <w:rFonts w:ascii="Calibri" w:hAnsi="Calibri" w:cs="Calibri"/>
                <w:sz w:val="16"/>
                <w:szCs w:val="16"/>
              </w:rPr>
              <w:t>м</w:t>
            </w:r>
            <w:r>
              <w:rPr>
                <w:rFonts w:ascii="Arial Armenian" w:hAnsi="Arial Armenian" w:cs="Arial"/>
                <w:sz w:val="16"/>
                <w:szCs w:val="16"/>
              </w:rPr>
              <w:t xml:space="preserve"> ,</w:t>
            </w:r>
            <w:r>
              <w:rPr>
                <w:rFonts w:ascii="Calibri" w:hAnsi="Calibri" w:cs="Calibri"/>
                <w:sz w:val="16"/>
                <w:szCs w:val="16"/>
              </w:rPr>
              <w:t>ф</w:t>
            </w:r>
            <w:r>
              <w:rPr>
                <w:rFonts w:ascii="Arial Armenian" w:hAnsi="Arial Armenian" w:cs="Arial"/>
                <w:sz w:val="16"/>
                <w:szCs w:val="16"/>
              </w:rPr>
              <w:t xml:space="preserve"> 40</w:t>
            </w:r>
            <w:r>
              <w:rPr>
                <w:rFonts w:ascii="Calibri" w:hAnsi="Calibri" w:cs="Calibri"/>
                <w:sz w:val="16"/>
                <w:szCs w:val="16"/>
              </w:rPr>
              <w:t>мм</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15</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20</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Ц</w:t>
            </w:r>
            <w:r>
              <w:rPr>
                <w:rFonts w:ascii="Arial Armenian" w:hAnsi="Arial Armenian" w:cs="Arial"/>
                <w:sz w:val="16"/>
                <w:szCs w:val="16"/>
              </w:rPr>
              <w:t>8-371-2</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разделительная</w:t>
            </w:r>
            <w:r>
              <w:rPr>
                <w:rFonts w:ascii="Arial Armenian" w:hAnsi="Arial Armenian" w:cs="Arial"/>
                <w:sz w:val="16"/>
                <w:szCs w:val="16"/>
              </w:rPr>
              <w:t xml:space="preserve"> </w:t>
            </w:r>
            <w:r>
              <w:rPr>
                <w:rFonts w:ascii="Calibri" w:hAnsi="Calibri" w:cs="Calibri"/>
                <w:sz w:val="16"/>
                <w:szCs w:val="16"/>
              </w:rPr>
              <w:t>коробка</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21</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8"/>
                <w:szCs w:val="18"/>
              </w:rPr>
            </w:pPr>
            <w:r>
              <w:rPr>
                <w:rFonts w:ascii="Calibri" w:hAnsi="Calibri" w:cs="Calibri"/>
                <w:sz w:val="18"/>
                <w:szCs w:val="18"/>
              </w:rPr>
              <w:t>Ц</w:t>
            </w:r>
            <w:r>
              <w:rPr>
                <w:rFonts w:ascii="Arial Armenian" w:hAnsi="Arial Armenian" w:cs="Arial"/>
                <w:sz w:val="18"/>
                <w:szCs w:val="18"/>
              </w:rPr>
              <w:t>8-618-1</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зарядка</w:t>
            </w:r>
            <w:r>
              <w:rPr>
                <w:rFonts w:ascii="Arial Armenian" w:hAnsi="Arial Armenian" w:cs="Arial"/>
                <w:sz w:val="16"/>
                <w:szCs w:val="16"/>
              </w:rPr>
              <w:t xml:space="preserve"> </w:t>
            </w:r>
            <w:r>
              <w:rPr>
                <w:rFonts w:ascii="Calibri" w:hAnsi="Calibri" w:cs="Calibri"/>
                <w:sz w:val="16"/>
                <w:szCs w:val="16"/>
              </w:rPr>
              <w:t>светильников</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138</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22</w:t>
            </w:r>
          </w:p>
        </w:tc>
        <w:tc>
          <w:tcPr>
            <w:tcW w:w="1385"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LatRus" w:hAnsi="Arial LatRus" w:cs="Arial"/>
                <w:sz w:val="16"/>
                <w:szCs w:val="16"/>
              </w:rPr>
            </w:pPr>
            <w:r>
              <w:rPr>
                <w:rFonts w:ascii="Arial LatRus" w:hAnsi="Arial LatRus" w:cs="Arial"/>
                <w:sz w:val="16"/>
                <w:szCs w:val="16"/>
              </w:rPr>
              <w:t>Ö408-5</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гибкая</w:t>
            </w:r>
            <w:r>
              <w:rPr>
                <w:rFonts w:ascii="Arial Armenian" w:hAnsi="Arial Armenian" w:cs="Arial"/>
                <w:sz w:val="16"/>
                <w:szCs w:val="16"/>
              </w:rPr>
              <w:t xml:space="preserve"> </w:t>
            </w:r>
            <w:r>
              <w:rPr>
                <w:rFonts w:ascii="Calibri" w:hAnsi="Calibri" w:cs="Calibri"/>
                <w:sz w:val="16"/>
                <w:szCs w:val="16"/>
              </w:rPr>
              <w:t>кабельная</w:t>
            </w:r>
            <w:r>
              <w:rPr>
                <w:rFonts w:ascii="Arial Armenian" w:hAnsi="Arial Armenian" w:cs="Arial"/>
                <w:sz w:val="16"/>
                <w:szCs w:val="16"/>
              </w:rPr>
              <w:t xml:space="preserve"> </w:t>
            </w:r>
            <w:r>
              <w:rPr>
                <w:rFonts w:ascii="Calibri" w:hAnsi="Calibri" w:cs="Calibri"/>
                <w:sz w:val="16"/>
                <w:szCs w:val="16"/>
              </w:rPr>
              <w:t>вставка</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138</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23</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Е</w:t>
            </w:r>
            <w:r>
              <w:rPr>
                <w:rFonts w:ascii="Arial Armenian" w:hAnsi="Arial Armenian" w:cs="Arial"/>
                <w:sz w:val="16"/>
                <w:szCs w:val="16"/>
              </w:rPr>
              <w:t>15-613</w:t>
            </w:r>
            <w:r>
              <w:rPr>
                <w:rFonts w:ascii="Arial Armenian" w:hAnsi="Arial Armenian" w:cs="Arial"/>
                <w:sz w:val="16"/>
                <w:szCs w:val="16"/>
              </w:rPr>
              <w:br/>
              <w:t>164-7</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Колонка</w:t>
            </w:r>
            <w:r>
              <w:rPr>
                <w:rFonts w:ascii="Arial Armenian" w:hAnsi="Arial Armenian" w:cs="Arial"/>
                <w:sz w:val="16"/>
                <w:szCs w:val="16"/>
              </w:rPr>
              <w:t xml:space="preserve"> </w:t>
            </w:r>
            <w:r>
              <w:rPr>
                <w:rFonts w:ascii="Calibri" w:hAnsi="Calibri" w:cs="Calibri"/>
                <w:sz w:val="16"/>
                <w:szCs w:val="16"/>
              </w:rPr>
              <w:t>краска</w:t>
            </w:r>
            <w:r>
              <w:rPr>
                <w:rFonts w:ascii="Arial Armenian" w:hAnsi="Arial Armenian" w:cs="Arial"/>
                <w:sz w:val="16"/>
                <w:szCs w:val="16"/>
              </w:rPr>
              <w:t xml:space="preserve"> </w:t>
            </w:r>
            <w:r>
              <w:rPr>
                <w:rFonts w:ascii="Calibri" w:hAnsi="Calibri" w:cs="Calibri"/>
                <w:sz w:val="16"/>
                <w:szCs w:val="16"/>
              </w:rPr>
              <w:t>в</w:t>
            </w:r>
            <w:r>
              <w:rPr>
                <w:rFonts w:ascii="Arial Armenian" w:hAnsi="Arial Armenian" w:cs="Arial"/>
                <w:sz w:val="16"/>
                <w:szCs w:val="16"/>
              </w:rPr>
              <w:t xml:space="preserve"> </w:t>
            </w:r>
            <w:r>
              <w:rPr>
                <w:rFonts w:ascii="Calibri" w:hAnsi="Calibri" w:cs="Calibri"/>
                <w:sz w:val="16"/>
                <w:szCs w:val="16"/>
              </w:rPr>
              <w:t>два</w:t>
            </w:r>
            <w:r>
              <w:rPr>
                <w:rFonts w:ascii="Arial Armenian" w:hAnsi="Arial Armenian" w:cs="Arial"/>
                <w:sz w:val="16"/>
                <w:szCs w:val="16"/>
              </w:rPr>
              <w:t xml:space="preserve"> </w:t>
            </w:r>
            <w:r>
              <w:rPr>
                <w:rFonts w:ascii="Calibri" w:hAnsi="Calibri" w:cs="Calibri"/>
                <w:sz w:val="16"/>
                <w:szCs w:val="16"/>
              </w:rPr>
              <w:t>раза</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м</w:t>
            </w:r>
            <w:r>
              <w:rPr>
                <w:rFonts w:ascii="Arial Armenian" w:hAnsi="Arial Armenian" w:cs="Arial"/>
                <w:sz w:val="16"/>
                <w:szCs w:val="16"/>
              </w:rPr>
              <w:t>2</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84</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24</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Rus" w:hAnsi="Arial LatRus" w:cs="Arial"/>
                <w:color w:val="000000"/>
                <w:sz w:val="16"/>
                <w:szCs w:val="16"/>
              </w:rPr>
            </w:pPr>
            <w:r>
              <w:rPr>
                <w:rFonts w:ascii="Calibri" w:hAnsi="Calibri" w:cs="Calibri"/>
                <w:color w:val="000000"/>
                <w:sz w:val="16"/>
                <w:szCs w:val="16"/>
              </w:rPr>
              <w:t>Ц</w:t>
            </w:r>
            <w:r>
              <w:rPr>
                <w:rFonts w:ascii="Arial LatRus" w:hAnsi="Arial LatRus" w:cs="Arial"/>
                <w:color w:val="000000"/>
                <w:sz w:val="16"/>
                <w:szCs w:val="16"/>
              </w:rPr>
              <w:t>8-52-1</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color w:val="000000"/>
                <w:sz w:val="16"/>
                <w:szCs w:val="16"/>
              </w:rPr>
            </w:pPr>
            <w:r>
              <w:rPr>
                <w:rFonts w:ascii="Calibri" w:hAnsi="Calibri" w:cs="Calibri"/>
                <w:color w:val="000000"/>
                <w:sz w:val="16"/>
                <w:szCs w:val="16"/>
              </w:rPr>
              <w:t>изоляция</w:t>
            </w:r>
            <w:r>
              <w:rPr>
                <w:rFonts w:ascii="Arial Armenian" w:hAnsi="Arial Armenian" w:cs="Arial"/>
                <w:color w:val="000000"/>
                <w:sz w:val="16"/>
                <w:szCs w:val="16"/>
              </w:rPr>
              <w:t xml:space="preserve">  </w:t>
            </w:r>
            <w:r>
              <w:rPr>
                <w:rFonts w:ascii="Arial LatRus" w:hAnsi="Arial LatRus" w:cs="Arial"/>
                <w:color w:val="000000"/>
                <w:sz w:val="16"/>
                <w:szCs w:val="16"/>
              </w:rPr>
              <w:t>ÒÔ-20-01</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Calibri" w:hAnsi="Calibri" w:cs="Calibri"/>
                <w:color w:val="000000"/>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Arial Armenian" w:hAnsi="Arial Armenian" w:cs="Arial"/>
                <w:color w:val="000000"/>
                <w:sz w:val="16"/>
                <w:szCs w:val="16"/>
              </w:rPr>
              <w:t>124</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25</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color w:val="000000"/>
                <w:sz w:val="16"/>
                <w:szCs w:val="16"/>
              </w:rPr>
            </w:pPr>
            <w:r>
              <w:rPr>
                <w:rFonts w:ascii="Arial Armenian" w:hAnsi="Arial Armenian" w:cs="Arial"/>
                <w:color w:val="000000"/>
                <w:sz w:val="16"/>
                <w:szCs w:val="16"/>
              </w:rPr>
              <w:t>ÞáõÏ³</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color w:val="000000"/>
                <w:sz w:val="16"/>
                <w:szCs w:val="16"/>
              </w:rPr>
            </w:pPr>
            <w:r>
              <w:rPr>
                <w:rFonts w:ascii="Calibri" w:hAnsi="Calibri" w:cs="Calibri"/>
                <w:color w:val="000000"/>
                <w:sz w:val="16"/>
                <w:szCs w:val="16"/>
              </w:rPr>
              <w:t>Вставка</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Calibri" w:hAnsi="Calibri" w:cs="Calibri"/>
                <w:color w:val="000000"/>
                <w:sz w:val="16"/>
                <w:szCs w:val="16"/>
              </w:rPr>
              <w:t>шт</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6"/>
                <w:szCs w:val="16"/>
              </w:rPr>
            </w:pPr>
            <w:r>
              <w:rPr>
                <w:rFonts w:ascii="Arial Armenian" w:hAnsi="Arial Armenian" w:cs="Arial"/>
                <w:color w:val="000000"/>
                <w:sz w:val="16"/>
                <w:szCs w:val="16"/>
              </w:rPr>
              <w:t>124</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26</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27-164-12</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Асфальтирование</w:t>
            </w:r>
            <w:r>
              <w:rPr>
                <w:rFonts w:ascii="Arial Armenian" w:hAnsi="Arial Armenian" w:cs="Arial"/>
                <w:sz w:val="16"/>
                <w:szCs w:val="16"/>
              </w:rPr>
              <w:t xml:space="preserve"> </w:t>
            </w:r>
            <w:r>
              <w:rPr>
                <w:rFonts w:ascii="Calibri" w:hAnsi="Calibri" w:cs="Calibri"/>
                <w:sz w:val="16"/>
                <w:szCs w:val="16"/>
              </w:rPr>
              <w:t>с</w:t>
            </w:r>
            <w:r>
              <w:rPr>
                <w:rFonts w:ascii="Arial Armenian" w:hAnsi="Arial Armenian" w:cs="Arial"/>
                <w:sz w:val="16"/>
                <w:szCs w:val="16"/>
              </w:rPr>
              <w:t xml:space="preserve"> </w:t>
            </w:r>
            <w:r>
              <w:rPr>
                <w:rFonts w:ascii="Calibri" w:hAnsi="Calibri" w:cs="Calibri"/>
                <w:sz w:val="16"/>
                <w:szCs w:val="16"/>
              </w:rPr>
              <w:t>крупными</w:t>
            </w:r>
            <w:r>
              <w:rPr>
                <w:rFonts w:ascii="Arial Armenian" w:hAnsi="Arial Armenian" w:cs="Arial"/>
                <w:sz w:val="16"/>
                <w:szCs w:val="16"/>
              </w:rPr>
              <w:t xml:space="preserve"> </w:t>
            </w:r>
            <w:r>
              <w:rPr>
                <w:rFonts w:ascii="Calibri" w:hAnsi="Calibri" w:cs="Calibri"/>
                <w:sz w:val="16"/>
                <w:szCs w:val="16"/>
              </w:rPr>
              <w:t>зернами</w:t>
            </w:r>
            <w:r>
              <w:rPr>
                <w:rFonts w:ascii="Arial Armenian" w:hAnsi="Arial Armenian" w:cs="Arial"/>
                <w:sz w:val="16"/>
                <w:szCs w:val="16"/>
              </w:rPr>
              <w:t xml:space="preserve">  h=4</w:t>
            </w:r>
            <w:r>
              <w:rPr>
                <w:rFonts w:ascii="Calibri" w:hAnsi="Calibri" w:cs="Calibri"/>
                <w:sz w:val="16"/>
                <w:szCs w:val="16"/>
              </w:rPr>
              <w:t>см</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м</w:t>
            </w:r>
            <w:r>
              <w:rPr>
                <w:rFonts w:ascii="Arial Armenian" w:hAnsi="Arial Armenian" w:cs="Arial"/>
                <w:sz w:val="16"/>
                <w:szCs w:val="16"/>
              </w:rPr>
              <w:t>2</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3.8</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27</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27-164-14</w:t>
            </w:r>
          </w:p>
        </w:tc>
        <w:tc>
          <w:tcPr>
            <w:tcW w:w="3039" w:type="dxa"/>
            <w:tcBorders>
              <w:top w:val="nil"/>
              <w:left w:val="nil"/>
              <w:bottom w:val="single" w:sz="4" w:space="0" w:color="auto"/>
              <w:right w:val="single" w:sz="4" w:space="0" w:color="auto"/>
            </w:tcBorders>
            <w:shd w:val="clear" w:color="auto" w:fill="auto"/>
            <w:vAlign w:val="center"/>
            <w:hideMark/>
          </w:tcPr>
          <w:p w:rsidR="00357DE5" w:rsidRDefault="00357DE5" w:rsidP="00BA5411">
            <w:pPr>
              <w:rPr>
                <w:rFonts w:ascii="Arial Armenian" w:hAnsi="Arial Armenian" w:cs="Arial"/>
                <w:sz w:val="16"/>
                <w:szCs w:val="16"/>
              </w:rPr>
            </w:pPr>
            <w:r>
              <w:rPr>
                <w:rFonts w:ascii="Calibri" w:hAnsi="Calibri" w:cs="Calibri"/>
                <w:sz w:val="16"/>
                <w:szCs w:val="16"/>
              </w:rPr>
              <w:t>Асфальтовое</w:t>
            </w:r>
            <w:r>
              <w:rPr>
                <w:rFonts w:ascii="Arial Armenian" w:hAnsi="Arial Armenian" w:cs="Arial"/>
                <w:sz w:val="16"/>
                <w:szCs w:val="16"/>
              </w:rPr>
              <w:t xml:space="preserve"> </w:t>
            </w:r>
            <w:r>
              <w:rPr>
                <w:rFonts w:ascii="Calibri" w:hAnsi="Calibri" w:cs="Calibri"/>
                <w:sz w:val="16"/>
                <w:szCs w:val="16"/>
              </w:rPr>
              <w:t>покрытие</w:t>
            </w:r>
            <w:r>
              <w:rPr>
                <w:rFonts w:ascii="Arial Armenian" w:hAnsi="Arial Armenian" w:cs="Arial"/>
                <w:sz w:val="16"/>
                <w:szCs w:val="16"/>
              </w:rPr>
              <w:t xml:space="preserve"> </w:t>
            </w:r>
            <w:r>
              <w:rPr>
                <w:rFonts w:ascii="Calibri" w:hAnsi="Calibri" w:cs="Calibri"/>
                <w:sz w:val="16"/>
                <w:szCs w:val="16"/>
              </w:rPr>
              <w:t>с</w:t>
            </w:r>
            <w:r>
              <w:rPr>
                <w:rFonts w:ascii="Arial Armenian" w:hAnsi="Arial Armenian" w:cs="Arial"/>
                <w:sz w:val="16"/>
                <w:szCs w:val="16"/>
              </w:rPr>
              <w:t xml:space="preserve"> </w:t>
            </w:r>
            <w:r>
              <w:rPr>
                <w:rFonts w:ascii="Calibri" w:hAnsi="Calibri" w:cs="Calibri"/>
                <w:sz w:val="16"/>
                <w:szCs w:val="16"/>
              </w:rPr>
              <w:t>мелким</w:t>
            </w:r>
            <w:r>
              <w:rPr>
                <w:rFonts w:ascii="Arial Armenian" w:hAnsi="Arial Armenian" w:cs="Arial"/>
                <w:sz w:val="16"/>
                <w:szCs w:val="16"/>
              </w:rPr>
              <w:t xml:space="preserve"> </w:t>
            </w:r>
            <w:r>
              <w:rPr>
                <w:rFonts w:ascii="Calibri" w:hAnsi="Calibri" w:cs="Calibri"/>
                <w:sz w:val="16"/>
                <w:szCs w:val="16"/>
              </w:rPr>
              <w:t>зерном</w:t>
            </w:r>
            <w:r>
              <w:rPr>
                <w:rFonts w:ascii="Arial Armenian" w:hAnsi="Arial Armenian" w:cs="Arial"/>
                <w:sz w:val="16"/>
                <w:szCs w:val="16"/>
              </w:rPr>
              <w:t xml:space="preserve">  h=4</w:t>
            </w:r>
            <w:r>
              <w:rPr>
                <w:rFonts w:ascii="Calibri" w:hAnsi="Calibri" w:cs="Calibri"/>
                <w:sz w:val="16"/>
                <w:szCs w:val="16"/>
              </w:rPr>
              <w:t>см</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Calibri" w:hAnsi="Calibri" w:cs="Calibri"/>
                <w:sz w:val="16"/>
                <w:szCs w:val="16"/>
              </w:rPr>
              <w:t>м</w:t>
            </w:r>
            <w:r>
              <w:rPr>
                <w:rFonts w:ascii="Arial Armenian" w:hAnsi="Arial Armenian" w:cs="Arial"/>
                <w:sz w:val="16"/>
                <w:szCs w:val="16"/>
              </w:rPr>
              <w:t>2</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3.8</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vMerge/>
            <w:tcBorders>
              <w:top w:val="nil"/>
              <w:left w:val="single" w:sz="4" w:space="0" w:color="auto"/>
              <w:bottom w:val="single" w:sz="4" w:space="0" w:color="000000"/>
              <w:right w:val="single" w:sz="4" w:space="0" w:color="auto"/>
            </w:tcBorders>
            <w:vAlign w:val="center"/>
            <w:hideMark/>
          </w:tcPr>
          <w:p w:rsidR="00357DE5" w:rsidRDefault="00357DE5" w:rsidP="00BA5411">
            <w:pPr>
              <w:rPr>
                <w:rFonts w:ascii="Arial LatArm" w:hAnsi="Arial LatArm" w:cs="Arial"/>
                <w:b/>
                <w:bCs/>
                <w:sz w:val="18"/>
                <w:szCs w:val="18"/>
              </w:rPr>
            </w:pPr>
          </w:p>
        </w:tc>
      </w:tr>
      <w:tr w:rsidR="00357DE5" w:rsidTr="00BA5411">
        <w:trPr>
          <w:trHeight w:val="5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sz w:val="16"/>
                <w:szCs w:val="16"/>
              </w:rPr>
            </w:pPr>
            <w:r>
              <w:rPr>
                <w:rFonts w:ascii="Arial Armenian" w:hAnsi="Arial Armenian" w:cs="Arial"/>
                <w:sz w:val="16"/>
                <w:szCs w:val="16"/>
              </w:rPr>
              <w:t> </w:t>
            </w:r>
          </w:p>
        </w:tc>
        <w:tc>
          <w:tcPr>
            <w:tcW w:w="1385"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3039" w:type="dxa"/>
            <w:tcBorders>
              <w:top w:val="nil"/>
              <w:left w:val="nil"/>
              <w:bottom w:val="single" w:sz="4" w:space="0" w:color="auto"/>
              <w:right w:val="single" w:sz="4" w:space="0" w:color="auto"/>
            </w:tcBorders>
            <w:shd w:val="clear" w:color="auto" w:fill="auto"/>
            <w:hideMark/>
          </w:tcPr>
          <w:p w:rsidR="00357DE5" w:rsidRDefault="00357DE5" w:rsidP="00BA5411">
            <w:pPr>
              <w:rPr>
                <w:rFonts w:ascii="Arial Armenian" w:hAnsi="Arial Armenian" w:cs="Arial"/>
                <w:b/>
                <w:bCs/>
                <w:sz w:val="20"/>
                <w:szCs w:val="20"/>
              </w:rPr>
            </w:pPr>
            <w:r>
              <w:rPr>
                <w:rFonts w:ascii="Calibri" w:hAnsi="Calibri" w:cs="Calibri"/>
                <w:b/>
                <w:bCs/>
                <w:sz w:val="20"/>
                <w:szCs w:val="20"/>
              </w:rPr>
              <w:t>Всего</w:t>
            </w:r>
            <w:r>
              <w:rPr>
                <w:rFonts w:ascii="Arial Armenian" w:hAnsi="Arial Armenian" w:cs="Arial"/>
                <w:b/>
                <w:bCs/>
                <w:sz w:val="20"/>
                <w:szCs w:val="20"/>
              </w:rPr>
              <w:t>`</w:t>
            </w:r>
          </w:p>
        </w:tc>
        <w:tc>
          <w:tcPr>
            <w:tcW w:w="1437"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118"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c>
          <w:tcPr>
            <w:tcW w:w="1437"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c>
          <w:tcPr>
            <w:tcW w:w="1159" w:type="dxa"/>
            <w:tcBorders>
              <w:top w:val="nil"/>
              <w:left w:val="single" w:sz="4" w:space="0" w:color="auto"/>
              <w:bottom w:val="single" w:sz="4" w:space="0" w:color="auto"/>
              <w:right w:val="single" w:sz="4" w:space="0" w:color="auto"/>
            </w:tcBorders>
            <w:shd w:val="clear" w:color="auto" w:fill="auto"/>
            <w:vAlign w:val="center"/>
            <w:hideMark/>
          </w:tcPr>
          <w:p w:rsidR="00357DE5" w:rsidRDefault="00357DE5" w:rsidP="00BA5411">
            <w:pPr>
              <w:jc w:val="center"/>
              <w:rPr>
                <w:rFonts w:ascii="Arial" w:hAnsi="Arial" w:cs="Arial"/>
                <w:sz w:val="20"/>
                <w:szCs w:val="20"/>
              </w:rPr>
            </w:pPr>
            <w:r>
              <w:rPr>
                <w:rFonts w:ascii="Arial" w:hAnsi="Arial" w:cs="Arial"/>
                <w:sz w:val="20"/>
                <w:szCs w:val="20"/>
              </w:rPr>
              <w:t>91,501</w:t>
            </w:r>
            <w:r w:rsidRPr="003C7CA9">
              <w:rPr>
                <w:rFonts w:ascii="Arial" w:hAnsi="Arial" w:cs="Arial"/>
                <w:sz w:val="20"/>
                <w:szCs w:val="20"/>
              </w:rPr>
              <w:t>%</w:t>
            </w:r>
          </w:p>
          <w:p w:rsidR="00357DE5" w:rsidRDefault="00357DE5" w:rsidP="00BA5411">
            <w:pPr>
              <w:jc w:val="center"/>
              <w:rPr>
                <w:rFonts w:ascii="Arial LatArm" w:hAnsi="Arial LatArm" w:cs="Arial"/>
                <w:b/>
                <w:bCs/>
                <w:sz w:val="18"/>
                <w:szCs w:val="18"/>
              </w:rPr>
            </w:pPr>
            <w:r>
              <w:rPr>
                <w:rFonts w:ascii="Arial LatArm" w:hAnsi="Arial LatArm" w:cs="Arial"/>
                <w:b/>
                <w:bCs/>
                <w:sz w:val="18"/>
                <w:szCs w:val="18"/>
              </w:rPr>
              <w:t> </w:t>
            </w:r>
          </w:p>
        </w:tc>
      </w:tr>
      <w:tr w:rsidR="00357DE5" w:rsidTr="00BA5411">
        <w:trPr>
          <w:trHeight w:val="255"/>
        </w:trPr>
        <w:tc>
          <w:tcPr>
            <w:tcW w:w="488" w:type="dxa"/>
            <w:tcBorders>
              <w:top w:val="nil"/>
              <w:left w:val="single" w:sz="4" w:space="0" w:color="auto"/>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 </w:t>
            </w:r>
          </w:p>
        </w:tc>
        <w:tc>
          <w:tcPr>
            <w:tcW w:w="1385"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 </w:t>
            </w:r>
          </w:p>
        </w:tc>
        <w:tc>
          <w:tcPr>
            <w:tcW w:w="3039"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Всего</w:t>
            </w:r>
          </w:p>
        </w:tc>
        <w:tc>
          <w:tcPr>
            <w:tcW w:w="1437"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118"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417"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 </w:t>
            </w:r>
          </w:p>
        </w:tc>
        <w:tc>
          <w:tcPr>
            <w:tcW w:w="1437"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159"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AMU" w:hAnsi="Arial AMU" w:cs="Arial"/>
                <w:b/>
                <w:bCs/>
                <w:sz w:val="18"/>
                <w:szCs w:val="18"/>
              </w:rPr>
            </w:pPr>
            <w:r>
              <w:rPr>
                <w:rFonts w:ascii="Arial AMU" w:hAnsi="Arial AMU" w:cs="Arial"/>
                <w:b/>
                <w:bCs/>
                <w:sz w:val="18"/>
                <w:szCs w:val="18"/>
              </w:rPr>
              <w:t> </w:t>
            </w:r>
          </w:p>
        </w:tc>
      </w:tr>
      <w:tr w:rsidR="00357DE5" w:rsidTr="00BA5411">
        <w:trPr>
          <w:trHeight w:val="255"/>
        </w:trPr>
        <w:tc>
          <w:tcPr>
            <w:tcW w:w="488" w:type="dxa"/>
            <w:tcBorders>
              <w:top w:val="nil"/>
              <w:left w:val="single" w:sz="4" w:space="0" w:color="auto"/>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 </w:t>
            </w:r>
          </w:p>
        </w:tc>
        <w:tc>
          <w:tcPr>
            <w:tcW w:w="1385"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 </w:t>
            </w:r>
          </w:p>
        </w:tc>
        <w:tc>
          <w:tcPr>
            <w:tcW w:w="3039" w:type="dxa"/>
            <w:tcBorders>
              <w:top w:val="nil"/>
              <w:left w:val="nil"/>
              <w:bottom w:val="single" w:sz="4" w:space="0" w:color="auto"/>
              <w:right w:val="single" w:sz="4" w:space="0" w:color="auto"/>
            </w:tcBorders>
            <w:shd w:val="clear" w:color="auto" w:fill="auto"/>
            <w:hideMark/>
          </w:tcPr>
          <w:p w:rsidR="00357DE5" w:rsidRDefault="00357DE5" w:rsidP="00BA5411">
            <w:pPr>
              <w:jc w:val="right"/>
              <w:rPr>
                <w:rFonts w:ascii="Arial Armenian" w:hAnsi="Arial Armenian" w:cs="Arial"/>
                <w:b/>
                <w:bCs/>
                <w:sz w:val="20"/>
                <w:szCs w:val="20"/>
              </w:rPr>
            </w:pPr>
            <w:r>
              <w:rPr>
                <w:rFonts w:ascii="Arial Armenian" w:hAnsi="Arial Armenian" w:cs="Arial"/>
                <w:b/>
                <w:bCs/>
                <w:sz w:val="20"/>
                <w:szCs w:val="20"/>
              </w:rPr>
              <w:t> </w:t>
            </w:r>
          </w:p>
        </w:tc>
        <w:tc>
          <w:tcPr>
            <w:tcW w:w="1437"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118"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417"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 </w:t>
            </w:r>
          </w:p>
        </w:tc>
        <w:tc>
          <w:tcPr>
            <w:tcW w:w="1437"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159" w:type="dxa"/>
            <w:tcBorders>
              <w:top w:val="nil"/>
              <w:left w:val="nil"/>
              <w:bottom w:val="single" w:sz="4" w:space="0" w:color="auto"/>
              <w:right w:val="single" w:sz="4" w:space="0" w:color="auto"/>
            </w:tcBorders>
            <w:shd w:val="clear" w:color="auto" w:fill="auto"/>
            <w:vAlign w:val="center"/>
            <w:hideMark/>
          </w:tcPr>
          <w:p w:rsidR="00357DE5" w:rsidRDefault="00357DE5" w:rsidP="00BA5411">
            <w:pPr>
              <w:jc w:val="center"/>
              <w:rPr>
                <w:rFonts w:ascii="Arial LatArm" w:hAnsi="Arial LatArm" w:cs="Arial"/>
                <w:b/>
                <w:bCs/>
                <w:sz w:val="20"/>
                <w:szCs w:val="20"/>
              </w:rPr>
            </w:pPr>
            <w:r>
              <w:rPr>
                <w:rFonts w:ascii="Arial LatArm" w:hAnsi="Arial LatArm" w:cs="Arial"/>
                <w:b/>
                <w:bCs/>
                <w:sz w:val="20"/>
                <w:szCs w:val="20"/>
              </w:rPr>
              <w:t> </w:t>
            </w:r>
          </w:p>
        </w:tc>
      </w:tr>
      <w:tr w:rsidR="00357DE5" w:rsidTr="00BA5411">
        <w:trPr>
          <w:trHeight w:val="255"/>
        </w:trPr>
        <w:tc>
          <w:tcPr>
            <w:tcW w:w="488" w:type="dxa"/>
            <w:tcBorders>
              <w:top w:val="nil"/>
              <w:left w:val="single" w:sz="4" w:space="0" w:color="auto"/>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i/>
                <w:iCs/>
                <w:sz w:val="20"/>
                <w:szCs w:val="20"/>
              </w:rPr>
            </w:pPr>
            <w:r>
              <w:rPr>
                <w:rFonts w:ascii="Arial Armenian" w:hAnsi="Arial Armenian" w:cs="Arial"/>
                <w:i/>
                <w:iCs/>
                <w:sz w:val="20"/>
                <w:szCs w:val="20"/>
              </w:rPr>
              <w:t> </w:t>
            </w:r>
          </w:p>
        </w:tc>
        <w:tc>
          <w:tcPr>
            <w:tcW w:w="1385" w:type="dxa"/>
            <w:tcBorders>
              <w:top w:val="nil"/>
              <w:left w:val="nil"/>
              <w:bottom w:val="single" w:sz="4" w:space="0" w:color="auto"/>
              <w:right w:val="single" w:sz="4" w:space="0" w:color="auto"/>
            </w:tcBorders>
            <w:shd w:val="clear" w:color="auto" w:fill="auto"/>
            <w:noWrap/>
            <w:hideMark/>
          </w:tcPr>
          <w:p w:rsidR="00357DE5" w:rsidRDefault="00357DE5" w:rsidP="00BA5411">
            <w:pPr>
              <w:jc w:val="right"/>
              <w:rPr>
                <w:rFonts w:ascii="Arial Armenian" w:hAnsi="Arial Armenian" w:cs="Arial"/>
                <w:i/>
                <w:iCs/>
                <w:sz w:val="20"/>
                <w:szCs w:val="20"/>
              </w:rPr>
            </w:pPr>
            <w:r>
              <w:rPr>
                <w:rFonts w:ascii="Arial Armenian" w:hAnsi="Arial Armenian" w:cs="Arial"/>
                <w:i/>
                <w:iCs/>
                <w:sz w:val="20"/>
                <w:szCs w:val="20"/>
              </w:rPr>
              <w:t> </w:t>
            </w:r>
          </w:p>
        </w:tc>
        <w:tc>
          <w:tcPr>
            <w:tcW w:w="3039" w:type="dxa"/>
            <w:tcBorders>
              <w:top w:val="single" w:sz="4" w:space="0" w:color="auto"/>
              <w:left w:val="nil"/>
              <w:bottom w:val="single" w:sz="4" w:space="0" w:color="auto"/>
              <w:right w:val="nil"/>
            </w:tcBorders>
            <w:shd w:val="clear" w:color="auto" w:fill="auto"/>
            <w:hideMark/>
          </w:tcPr>
          <w:p w:rsidR="00357DE5" w:rsidRDefault="00357DE5" w:rsidP="00BA5411">
            <w:pPr>
              <w:jc w:val="center"/>
              <w:rPr>
                <w:rFonts w:ascii="Arial Armenian" w:hAnsi="Arial Armenian" w:cs="Arial"/>
                <w:b/>
                <w:bCs/>
                <w:sz w:val="18"/>
                <w:szCs w:val="18"/>
              </w:rPr>
            </w:pPr>
            <w:r>
              <w:rPr>
                <w:rFonts w:ascii="Calibri" w:hAnsi="Calibri" w:cs="Calibri"/>
                <w:b/>
                <w:bCs/>
                <w:sz w:val="18"/>
                <w:szCs w:val="18"/>
              </w:rPr>
              <w:t>Себестоимость</w:t>
            </w:r>
          </w:p>
        </w:tc>
        <w:tc>
          <w:tcPr>
            <w:tcW w:w="1437" w:type="dxa"/>
            <w:tcBorders>
              <w:top w:val="nil"/>
              <w:left w:val="single" w:sz="4" w:space="0" w:color="auto"/>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118"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17"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37"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159"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rPr>
                <w:rFonts w:ascii="Arial Armenian" w:hAnsi="Arial Armenian" w:cs="Arial"/>
                <w:sz w:val="20"/>
                <w:szCs w:val="20"/>
              </w:rPr>
            </w:pPr>
            <w:r>
              <w:rPr>
                <w:rFonts w:ascii="Arial Armenian" w:hAnsi="Arial Armenian" w:cs="Arial"/>
                <w:sz w:val="20"/>
                <w:szCs w:val="20"/>
              </w:rPr>
              <w:t> </w:t>
            </w:r>
          </w:p>
        </w:tc>
      </w:tr>
      <w:tr w:rsidR="00357DE5" w:rsidTr="00BA5411">
        <w:trPr>
          <w:trHeight w:val="255"/>
        </w:trPr>
        <w:tc>
          <w:tcPr>
            <w:tcW w:w="488" w:type="dxa"/>
            <w:tcBorders>
              <w:top w:val="nil"/>
              <w:left w:val="single" w:sz="4" w:space="0" w:color="auto"/>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i/>
                <w:iCs/>
                <w:sz w:val="20"/>
                <w:szCs w:val="20"/>
              </w:rPr>
            </w:pPr>
            <w:r>
              <w:rPr>
                <w:rFonts w:ascii="Arial Armenian" w:hAnsi="Arial Armenian" w:cs="Arial"/>
                <w:i/>
                <w:iCs/>
                <w:sz w:val="20"/>
                <w:szCs w:val="20"/>
              </w:rPr>
              <w:t> </w:t>
            </w:r>
          </w:p>
        </w:tc>
        <w:tc>
          <w:tcPr>
            <w:tcW w:w="1385" w:type="dxa"/>
            <w:tcBorders>
              <w:top w:val="nil"/>
              <w:left w:val="nil"/>
              <w:bottom w:val="single" w:sz="4" w:space="0" w:color="auto"/>
              <w:right w:val="single" w:sz="4" w:space="0" w:color="auto"/>
            </w:tcBorders>
            <w:shd w:val="clear" w:color="auto" w:fill="auto"/>
            <w:noWrap/>
            <w:hideMark/>
          </w:tcPr>
          <w:p w:rsidR="00357DE5" w:rsidRDefault="00357DE5" w:rsidP="00BA5411">
            <w:pPr>
              <w:jc w:val="right"/>
              <w:rPr>
                <w:rFonts w:ascii="Arial Armenian" w:hAnsi="Arial Armenian" w:cs="Arial"/>
                <w:i/>
                <w:iCs/>
                <w:sz w:val="20"/>
                <w:szCs w:val="20"/>
              </w:rPr>
            </w:pPr>
            <w:r>
              <w:rPr>
                <w:rFonts w:ascii="Arial Armenian" w:hAnsi="Arial Armenian" w:cs="Arial"/>
                <w:i/>
                <w:iCs/>
                <w:sz w:val="20"/>
                <w:szCs w:val="20"/>
              </w:rPr>
              <w:t> </w:t>
            </w:r>
          </w:p>
        </w:tc>
        <w:tc>
          <w:tcPr>
            <w:tcW w:w="3039" w:type="dxa"/>
            <w:tcBorders>
              <w:top w:val="nil"/>
              <w:left w:val="nil"/>
              <w:bottom w:val="single" w:sz="4" w:space="0" w:color="auto"/>
              <w:right w:val="nil"/>
            </w:tcBorders>
            <w:shd w:val="clear" w:color="auto" w:fill="auto"/>
            <w:hideMark/>
          </w:tcPr>
          <w:p w:rsidR="00357DE5" w:rsidRDefault="00357DE5" w:rsidP="00BA5411">
            <w:pPr>
              <w:jc w:val="right"/>
              <w:rPr>
                <w:rFonts w:ascii="Arial Armenian" w:hAnsi="Arial Armenian" w:cs="Arial"/>
                <w:sz w:val="18"/>
                <w:szCs w:val="18"/>
              </w:rPr>
            </w:pPr>
            <w:r>
              <w:rPr>
                <w:rFonts w:ascii="Calibri" w:hAnsi="Calibri" w:cs="Calibri"/>
                <w:sz w:val="18"/>
                <w:szCs w:val="18"/>
              </w:rPr>
              <w:t>прибыль</w:t>
            </w:r>
          </w:p>
        </w:tc>
        <w:tc>
          <w:tcPr>
            <w:tcW w:w="1437" w:type="dxa"/>
            <w:tcBorders>
              <w:top w:val="nil"/>
              <w:left w:val="single" w:sz="4" w:space="0" w:color="auto"/>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 </w:t>
            </w:r>
          </w:p>
        </w:tc>
        <w:tc>
          <w:tcPr>
            <w:tcW w:w="1118"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17"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37" w:type="dxa"/>
            <w:tcBorders>
              <w:top w:val="nil"/>
              <w:left w:val="nil"/>
              <w:bottom w:val="single" w:sz="4" w:space="0" w:color="auto"/>
              <w:right w:val="single" w:sz="4" w:space="0" w:color="auto"/>
            </w:tcBorders>
            <w:shd w:val="clear" w:color="auto" w:fill="auto"/>
            <w:noWrap/>
            <w:hideMark/>
          </w:tcPr>
          <w:p w:rsidR="00357DE5" w:rsidRDefault="00357DE5" w:rsidP="00BA5411">
            <w:pPr>
              <w:jc w:val="right"/>
              <w:rPr>
                <w:rFonts w:ascii="Arial Armenian" w:hAnsi="Arial Armenian" w:cs="Arial"/>
                <w:sz w:val="20"/>
                <w:szCs w:val="20"/>
              </w:rPr>
            </w:pPr>
            <w:r>
              <w:rPr>
                <w:rFonts w:ascii="Arial Armenian" w:hAnsi="Arial Armenian" w:cs="Arial"/>
                <w:sz w:val="20"/>
                <w:szCs w:val="20"/>
              </w:rPr>
              <w:t> </w:t>
            </w:r>
          </w:p>
        </w:tc>
        <w:tc>
          <w:tcPr>
            <w:tcW w:w="1159"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rPr>
                <w:rFonts w:ascii="Arial Armenian" w:hAnsi="Arial Armenian" w:cs="Arial"/>
                <w:sz w:val="18"/>
                <w:szCs w:val="18"/>
              </w:rPr>
            </w:pPr>
            <w:r>
              <w:rPr>
                <w:rFonts w:ascii="Arial Armenian" w:hAnsi="Arial Armenian" w:cs="Arial"/>
                <w:sz w:val="18"/>
                <w:szCs w:val="18"/>
              </w:rPr>
              <w:t> </w:t>
            </w:r>
          </w:p>
        </w:tc>
      </w:tr>
      <w:tr w:rsidR="00357DE5" w:rsidTr="00BA5411">
        <w:trPr>
          <w:trHeight w:val="255"/>
        </w:trPr>
        <w:tc>
          <w:tcPr>
            <w:tcW w:w="488" w:type="dxa"/>
            <w:tcBorders>
              <w:top w:val="nil"/>
              <w:left w:val="single" w:sz="4" w:space="0" w:color="auto"/>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i/>
                <w:iCs/>
                <w:sz w:val="20"/>
                <w:szCs w:val="20"/>
              </w:rPr>
            </w:pPr>
            <w:r>
              <w:rPr>
                <w:rFonts w:ascii="Arial Armenian" w:hAnsi="Arial Armenian" w:cs="Arial"/>
                <w:i/>
                <w:iCs/>
                <w:sz w:val="20"/>
                <w:szCs w:val="20"/>
              </w:rPr>
              <w:t> </w:t>
            </w:r>
          </w:p>
        </w:tc>
        <w:tc>
          <w:tcPr>
            <w:tcW w:w="1385" w:type="dxa"/>
            <w:tcBorders>
              <w:top w:val="nil"/>
              <w:left w:val="nil"/>
              <w:bottom w:val="single" w:sz="4" w:space="0" w:color="auto"/>
              <w:right w:val="single" w:sz="4" w:space="0" w:color="auto"/>
            </w:tcBorders>
            <w:shd w:val="clear" w:color="auto" w:fill="auto"/>
            <w:noWrap/>
            <w:hideMark/>
          </w:tcPr>
          <w:p w:rsidR="00357DE5" w:rsidRDefault="00357DE5" w:rsidP="00BA5411">
            <w:pPr>
              <w:jc w:val="right"/>
              <w:rPr>
                <w:rFonts w:ascii="Arial Armenian" w:hAnsi="Arial Armenian" w:cs="Arial"/>
                <w:i/>
                <w:iCs/>
                <w:sz w:val="20"/>
                <w:szCs w:val="20"/>
              </w:rPr>
            </w:pPr>
            <w:r>
              <w:rPr>
                <w:rFonts w:ascii="Arial Armenian" w:hAnsi="Arial Armenian" w:cs="Arial"/>
                <w:i/>
                <w:iCs/>
                <w:sz w:val="20"/>
                <w:szCs w:val="20"/>
              </w:rPr>
              <w:t> </w:t>
            </w:r>
          </w:p>
        </w:tc>
        <w:tc>
          <w:tcPr>
            <w:tcW w:w="3039" w:type="dxa"/>
            <w:tcBorders>
              <w:top w:val="nil"/>
              <w:left w:val="nil"/>
              <w:bottom w:val="single" w:sz="4" w:space="0" w:color="auto"/>
              <w:right w:val="nil"/>
            </w:tcBorders>
            <w:shd w:val="clear" w:color="auto" w:fill="auto"/>
            <w:hideMark/>
          </w:tcPr>
          <w:p w:rsidR="00357DE5" w:rsidRDefault="00357DE5" w:rsidP="00BA5411">
            <w:pPr>
              <w:jc w:val="center"/>
              <w:rPr>
                <w:rFonts w:ascii="Arial Armenian" w:hAnsi="Arial Armenian" w:cs="Arial"/>
                <w:b/>
                <w:bCs/>
                <w:sz w:val="18"/>
                <w:szCs w:val="18"/>
              </w:rPr>
            </w:pPr>
            <w:r>
              <w:rPr>
                <w:rFonts w:ascii="Calibri" w:hAnsi="Calibri" w:cs="Calibri"/>
                <w:b/>
                <w:bCs/>
                <w:sz w:val="18"/>
                <w:szCs w:val="18"/>
              </w:rPr>
              <w:t>Стоимость</w:t>
            </w:r>
          </w:p>
        </w:tc>
        <w:tc>
          <w:tcPr>
            <w:tcW w:w="1437" w:type="dxa"/>
            <w:tcBorders>
              <w:top w:val="nil"/>
              <w:left w:val="single" w:sz="4" w:space="0" w:color="auto"/>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 </w:t>
            </w:r>
          </w:p>
        </w:tc>
        <w:tc>
          <w:tcPr>
            <w:tcW w:w="1118"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17"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37"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159"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rPr>
                <w:rFonts w:ascii="Arial Armenian" w:hAnsi="Arial Armenian" w:cs="Arial"/>
                <w:sz w:val="18"/>
                <w:szCs w:val="18"/>
              </w:rPr>
            </w:pPr>
            <w:r>
              <w:rPr>
                <w:rFonts w:ascii="Arial Armenian" w:hAnsi="Arial Armenian" w:cs="Arial"/>
                <w:sz w:val="18"/>
                <w:szCs w:val="18"/>
              </w:rPr>
              <w:t> </w:t>
            </w:r>
          </w:p>
        </w:tc>
      </w:tr>
      <w:tr w:rsidR="00357DE5" w:rsidTr="00BA5411">
        <w:trPr>
          <w:trHeight w:val="255"/>
        </w:trPr>
        <w:tc>
          <w:tcPr>
            <w:tcW w:w="488" w:type="dxa"/>
            <w:tcBorders>
              <w:top w:val="nil"/>
              <w:left w:val="single" w:sz="4" w:space="0" w:color="auto"/>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i/>
                <w:iCs/>
                <w:sz w:val="20"/>
                <w:szCs w:val="20"/>
              </w:rPr>
            </w:pPr>
            <w:r>
              <w:rPr>
                <w:rFonts w:ascii="Arial Armenian" w:hAnsi="Arial Armenian" w:cs="Arial"/>
                <w:i/>
                <w:iCs/>
                <w:sz w:val="20"/>
                <w:szCs w:val="20"/>
              </w:rPr>
              <w:t> </w:t>
            </w:r>
          </w:p>
        </w:tc>
        <w:tc>
          <w:tcPr>
            <w:tcW w:w="1385" w:type="dxa"/>
            <w:tcBorders>
              <w:top w:val="nil"/>
              <w:left w:val="nil"/>
              <w:bottom w:val="single" w:sz="4" w:space="0" w:color="auto"/>
              <w:right w:val="single" w:sz="4" w:space="0" w:color="auto"/>
            </w:tcBorders>
            <w:shd w:val="clear" w:color="auto" w:fill="auto"/>
            <w:noWrap/>
            <w:hideMark/>
          </w:tcPr>
          <w:p w:rsidR="00357DE5" w:rsidRDefault="00357DE5" w:rsidP="00BA5411">
            <w:pPr>
              <w:jc w:val="right"/>
              <w:rPr>
                <w:rFonts w:ascii="Arial Armenian" w:hAnsi="Arial Armenian" w:cs="Arial"/>
                <w:i/>
                <w:iCs/>
                <w:sz w:val="20"/>
                <w:szCs w:val="20"/>
              </w:rPr>
            </w:pPr>
            <w:r>
              <w:rPr>
                <w:rFonts w:ascii="Arial Armenian" w:hAnsi="Arial Armenian" w:cs="Arial"/>
                <w:i/>
                <w:iCs/>
                <w:sz w:val="20"/>
                <w:szCs w:val="20"/>
              </w:rPr>
              <w:t> </w:t>
            </w:r>
          </w:p>
        </w:tc>
        <w:tc>
          <w:tcPr>
            <w:tcW w:w="3039" w:type="dxa"/>
            <w:tcBorders>
              <w:top w:val="nil"/>
              <w:left w:val="nil"/>
              <w:bottom w:val="single" w:sz="4" w:space="0" w:color="auto"/>
              <w:right w:val="nil"/>
            </w:tcBorders>
            <w:shd w:val="clear" w:color="auto" w:fill="auto"/>
            <w:hideMark/>
          </w:tcPr>
          <w:p w:rsidR="00357DE5" w:rsidRDefault="00357DE5" w:rsidP="00BA5411">
            <w:pPr>
              <w:jc w:val="right"/>
              <w:rPr>
                <w:rFonts w:ascii="Arial Armenian" w:hAnsi="Arial Armenian" w:cs="Arial"/>
                <w:sz w:val="18"/>
                <w:szCs w:val="18"/>
              </w:rPr>
            </w:pPr>
            <w:r>
              <w:rPr>
                <w:rFonts w:ascii="Calibri" w:hAnsi="Calibri" w:cs="Calibri"/>
                <w:sz w:val="18"/>
                <w:szCs w:val="18"/>
              </w:rPr>
              <w:t>НДС</w:t>
            </w:r>
          </w:p>
        </w:tc>
        <w:tc>
          <w:tcPr>
            <w:tcW w:w="1437" w:type="dxa"/>
            <w:tcBorders>
              <w:top w:val="nil"/>
              <w:left w:val="single" w:sz="4" w:space="0" w:color="auto"/>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sz w:val="20"/>
                <w:szCs w:val="20"/>
              </w:rPr>
            </w:pPr>
            <w:r>
              <w:rPr>
                <w:rFonts w:ascii="Arial Armenian" w:hAnsi="Arial Armenian" w:cs="Arial"/>
                <w:sz w:val="20"/>
                <w:szCs w:val="20"/>
              </w:rPr>
              <w:t>20.0%</w:t>
            </w:r>
          </w:p>
        </w:tc>
        <w:tc>
          <w:tcPr>
            <w:tcW w:w="1118"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17"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37" w:type="dxa"/>
            <w:tcBorders>
              <w:top w:val="nil"/>
              <w:left w:val="nil"/>
              <w:bottom w:val="single" w:sz="4" w:space="0" w:color="auto"/>
              <w:right w:val="single" w:sz="4" w:space="0" w:color="auto"/>
            </w:tcBorders>
            <w:shd w:val="clear" w:color="auto" w:fill="auto"/>
            <w:noWrap/>
            <w:hideMark/>
          </w:tcPr>
          <w:p w:rsidR="00357DE5" w:rsidRDefault="00357DE5" w:rsidP="00BA5411">
            <w:pPr>
              <w:jc w:val="right"/>
              <w:rPr>
                <w:rFonts w:ascii="Arial Armenian" w:hAnsi="Arial Armenian" w:cs="Arial"/>
                <w:sz w:val="20"/>
                <w:szCs w:val="20"/>
              </w:rPr>
            </w:pPr>
            <w:r>
              <w:rPr>
                <w:rFonts w:ascii="Arial Armenian" w:hAnsi="Arial Armenian" w:cs="Arial"/>
                <w:sz w:val="20"/>
                <w:szCs w:val="20"/>
              </w:rPr>
              <w:t> </w:t>
            </w:r>
          </w:p>
        </w:tc>
        <w:tc>
          <w:tcPr>
            <w:tcW w:w="1159"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rPr>
                <w:rFonts w:ascii="Arial Armenian" w:hAnsi="Arial Armenian" w:cs="Arial"/>
                <w:sz w:val="16"/>
                <w:szCs w:val="16"/>
              </w:rPr>
            </w:pPr>
            <w:r>
              <w:rPr>
                <w:rFonts w:ascii="Arial Armenian" w:hAnsi="Arial Armenian" w:cs="Arial"/>
                <w:sz w:val="16"/>
                <w:szCs w:val="16"/>
              </w:rPr>
              <w:t> </w:t>
            </w:r>
          </w:p>
        </w:tc>
      </w:tr>
      <w:tr w:rsidR="00357DE5" w:rsidTr="00BA5411">
        <w:trPr>
          <w:trHeight w:val="270"/>
        </w:trPr>
        <w:tc>
          <w:tcPr>
            <w:tcW w:w="488" w:type="dxa"/>
            <w:tcBorders>
              <w:top w:val="nil"/>
              <w:left w:val="single" w:sz="4" w:space="0" w:color="auto"/>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i/>
                <w:iCs/>
                <w:sz w:val="20"/>
                <w:szCs w:val="20"/>
              </w:rPr>
            </w:pPr>
            <w:r>
              <w:rPr>
                <w:rFonts w:ascii="Arial Armenian" w:hAnsi="Arial Armenian" w:cs="Arial"/>
                <w:i/>
                <w:iCs/>
                <w:sz w:val="20"/>
                <w:szCs w:val="20"/>
              </w:rPr>
              <w:t> </w:t>
            </w:r>
          </w:p>
        </w:tc>
        <w:tc>
          <w:tcPr>
            <w:tcW w:w="1385" w:type="dxa"/>
            <w:tcBorders>
              <w:top w:val="nil"/>
              <w:left w:val="nil"/>
              <w:bottom w:val="single" w:sz="4" w:space="0" w:color="auto"/>
              <w:right w:val="single" w:sz="4" w:space="0" w:color="auto"/>
            </w:tcBorders>
            <w:shd w:val="clear" w:color="auto" w:fill="auto"/>
            <w:noWrap/>
            <w:hideMark/>
          </w:tcPr>
          <w:p w:rsidR="00357DE5" w:rsidRDefault="00357DE5" w:rsidP="00BA5411">
            <w:pPr>
              <w:jc w:val="right"/>
              <w:rPr>
                <w:rFonts w:ascii="Arial Armenian" w:hAnsi="Arial Armenian" w:cs="Arial"/>
                <w:i/>
                <w:iCs/>
                <w:sz w:val="20"/>
                <w:szCs w:val="20"/>
              </w:rPr>
            </w:pPr>
            <w:r>
              <w:rPr>
                <w:rFonts w:ascii="Arial Armenian" w:hAnsi="Arial Armenian" w:cs="Arial"/>
                <w:i/>
                <w:iCs/>
                <w:sz w:val="20"/>
                <w:szCs w:val="20"/>
              </w:rPr>
              <w:t> </w:t>
            </w:r>
          </w:p>
        </w:tc>
        <w:tc>
          <w:tcPr>
            <w:tcW w:w="3039" w:type="dxa"/>
            <w:tcBorders>
              <w:top w:val="nil"/>
              <w:left w:val="nil"/>
              <w:bottom w:val="single" w:sz="8" w:space="0" w:color="auto"/>
              <w:right w:val="nil"/>
            </w:tcBorders>
            <w:shd w:val="clear" w:color="auto" w:fill="auto"/>
            <w:hideMark/>
          </w:tcPr>
          <w:p w:rsidR="00357DE5" w:rsidRDefault="00357DE5" w:rsidP="00BA5411">
            <w:pPr>
              <w:jc w:val="center"/>
              <w:rPr>
                <w:rFonts w:ascii="Arial Armenian" w:hAnsi="Arial Armenian" w:cs="Arial"/>
                <w:b/>
                <w:bCs/>
                <w:sz w:val="18"/>
                <w:szCs w:val="18"/>
              </w:rPr>
            </w:pPr>
            <w:r>
              <w:rPr>
                <w:rFonts w:ascii="Calibri" w:hAnsi="Calibri" w:cs="Calibri"/>
                <w:b/>
                <w:bCs/>
                <w:sz w:val="18"/>
                <w:szCs w:val="18"/>
              </w:rPr>
              <w:t>Всего</w:t>
            </w:r>
          </w:p>
        </w:tc>
        <w:tc>
          <w:tcPr>
            <w:tcW w:w="1437" w:type="dxa"/>
            <w:tcBorders>
              <w:top w:val="nil"/>
              <w:left w:val="single" w:sz="4" w:space="0" w:color="auto"/>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118"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17" w:type="dxa"/>
            <w:tcBorders>
              <w:top w:val="nil"/>
              <w:left w:val="nil"/>
              <w:bottom w:val="single" w:sz="4" w:space="0" w:color="auto"/>
              <w:right w:val="single" w:sz="4" w:space="0" w:color="auto"/>
            </w:tcBorders>
            <w:shd w:val="clear" w:color="auto" w:fill="auto"/>
            <w:hideMark/>
          </w:tcPr>
          <w:p w:rsidR="00357DE5" w:rsidRDefault="00357DE5" w:rsidP="00BA5411">
            <w:pPr>
              <w:jc w:val="center"/>
              <w:rPr>
                <w:rFonts w:ascii="Arial Armenian" w:hAnsi="Arial Armenian" w:cs="Arial"/>
                <w:b/>
                <w:bCs/>
                <w:i/>
                <w:iCs/>
                <w:sz w:val="20"/>
                <w:szCs w:val="20"/>
              </w:rPr>
            </w:pPr>
            <w:r>
              <w:rPr>
                <w:rFonts w:ascii="Arial Armenian" w:hAnsi="Arial Armenian" w:cs="Arial"/>
                <w:b/>
                <w:bCs/>
                <w:i/>
                <w:iCs/>
                <w:sz w:val="20"/>
                <w:szCs w:val="20"/>
              </w:rPr>
              <w:t> </w:t>
            </w:r>
          </w:p>
        </w:tc>
        <w:tc>
          <w:tcPr>
            <w:tcW w:w="1437" w:type="dxa"/>
            <w:tcBorders>
              <w:top w:val="nil"/>
              <w:left w:val="nil"/>
              <w:bottom w:val="single" w:sz="4" w:space="0" w:color="auto"/>
              <w:right w:val="single" w:sz="4" w:space="0" w:color="auto"/>
            </w:tcBorders>
            <w:shd w:val="clear" w:color="auto" w:fill="auto"/>
            <w:noWrap/>
            <w:hideMark/>
          </w:tcPr>
          <w:p w:rsidR="00357DE5" w:rsidRDefault="00357DE5" w:rsidP="00BA5411">
            <w:pPr>
              <w:jc w:val="center"/>
              <w:rPr>
                <w:rFonts w:ascii="Arial Armenian" w:hAnsi="Arial Armenian" w:cs="Arial"/>
                <w:b/>
                <w:bCs/>
                <w:sz w:val="20"/>
                <w:szCs w:val="20"/>
              </w:rPr>
            </w:pPr>
            <w:r>
              <w:rPr>
                <w:rFonts w:ascii="Arial Armenian" w:hAnsi="Arial Armenian" w:cs="Arial"/>
                <w:b/>
                <w:bCs/>
                <w:sz w:val="20"/>
                <w:szCs w:val="20"/>
              </w:rPr>
              <w:t> </w:t>
            </w:r>
          </w:p>
        </w:tc>
        <w:tc>
          <w:tcPr>
            <w:tcW w:w="1159" w:type="dxa"/>
            <w:tcBorders>
              <w:top w:val="nil"/>
              <w:left w:val="nil"/>
              <w:bottom w:val="single" w:sz="4" w:space="0" w:color="auto"/>
              <w:right w:val="single" w:sz="4" w:space="0" w:color="auto"/>
            </w:tcBorders>
            <w:shd w:val="clear" w:color="auto" w:fill="auto"/>
            <w:noWrap/>
            <w:vAlign w:val="center"/>
            <w:hideMark/>
          </w:tcPr>
          <w:p w:rsidR="00357DE5" w:rsidRDefault="00357DE5" w:rsidP="00BA5411">
            <w:pPr>
              <w:rPr>
                <w:rFonts w:ascii="Arial Armenian" w:hAnsi="Arial Armenian" w:cs="Arial"/>
                <w:sz w:val="16"/>
                <w:szCs w:val="16"/>
              </w:rPr>
            </w:pPr>
            <w:r>
              <w:rPr>
                <w:rFonts w:ascii="Arial Armenian" w:hAnsi="Arial Armenian" w:cs="Arial"/>
                <w:sz w:val="16"/>
                <w:szCs w:val="16"/>
              </w:rPr>
              <w:t> </w:t>
            </w:r>
          </w:p>
        </w:tc>
      </w:tr>
      <w:tr w:rsidR="00357DE5" w:rsidTr="00BA5411">
        <w:trPr>
          <w:trHeight w:val="255"/>
        </w:trPr>
        <w:tc>
          <w:tcPr>
            <w:tcW w:w="488" w:type="dxa"/>
            <w:tcBorders>
              <w:top w:val="nil"/>
              <w:left w:val="nil"/>
              <w:bottom w:val="nil"/>
              <w:right w:val="nil"/>
            </w:tcBorders>
            <w:shd w:val="clear" w:color="auto" w:fill="auto"/>
            <w:noWrap/>
            <w:hideMark/>
          </w:tcPr>
          <w:p w:rsidR="00357DE5" w:rsidRDefault="00357DE5" w:rsidP="00BA5411">
            <w:pPr>
              <w:rPr>
                <w:rFonts w:ascii="Arial Armenian" w:hAnsi="Arial Armenian" w:cs="Arial"/>
                <w:sz w:val="16"/>
                <w:szCs w:val="16"/>
              </w:rPr>
            </w:pPr>
          </w:p>
        </w:tc>
        <w:tc>
          <w:tcPr>
            <w:tcW w:w="1385" w:type="dxa"/>
            <w:tcBorders>
              <w:top w:val="nil"/>
              <w:left w:val="nil"/>
              <w:bottom w:val="nil"/>
              <w:right w:val="nil"/>
            </w:tcBorders>
            <w:shd w:val="clear" w:color="auto" w:fill="auto"/>
            <w:noWrap/>
            <w:hideMark/>
          </w:tcPr>
          <w:p w:rsidR="00357DE5" w:rsidRDefault="00357DE5" w:rsidP="00BA5411">
            <w:pPr>
              <w:jc w:val="center"/>
              <w:rPr>
                <w:sz w:val="20"/>
                <w:szCs w:val="20"/>
              </w:rPr>
            </w:pPr>
          </w:p>
        </w:tc>
        <w:tc>
          <w:tcPr>
            <w:tcW w:w="3039" w:type="dxa"/>
            <w:tcBorders>
              <w:top w:val="nil"/>
              <w:left w:val="nil"/>
              <w:bottom w:val="nil"/>
              <w:right w:val="nil"/>
            </w:tcBorders>
            <w:shd w:val="clear" w:color="auto" w:fill="auto"/>
            <w:hideMark/>
          </w:tcPr>
          <w:p w:rsidR="00357DE5" w:rsidRDefault="00357DE5" w:rsidP="00BA5411">
            <w:pPr>
              <w:jc w:val="right"/>
              <w:rPr>
                <w:sz w:val="20"/>
                <w:szCs w:val="20"/>
              </w:rPr>
            </w:pPr>
          </w:p>
        </w:tc>
        <w:tc>
          <w:tcPr>
            <w:tcW w:w="1437" w:type="dxa"/>
            <w:tcBorders>
              <w:top w:val="nil"/>
              <w:left w:val="nil"/>
              <w:bottom w:val="nil"/>
              <w:right w:val="nil"/>
            </w:tcBorders>
            <w:shd w:val="clear" w:color="auto" w:fill="auto"/>
            <w:hideMark/>
          </w:tcPr>
          <w:p w:rsidR="00357DE5" w:rsidRDefault="00357DE5" w:rsidP="00BA5411">
            <w:pPr>
              <w:jc w:val="center"/>
              <w:rPr>
                <w:sz w:val="20"/>
                <w:szCs w:val="20"/>
              </w:rPr>
            </w:pPr>
          </w:p>
        </w:tc>
        <w:tc>
          <w:tcPr>
            <w:tcW w:w="1118" w:type="dxa"/>
            <w:tcBorders>
              <w:top w:val="nil"/>
              <w:left w:val="nil"/>
              <w:bottom w:val="nil"/>
              <w:right w:val="nil"/>
            </w:tcBorders>
            <w:shd w:val="clear" w:color="auto" w:fill="auto"/>
            <w:hideMark/>
          </w:tcPr>
          <w:p w:rsidR="00357DE5" w:rsidRDefault="00357DE5" w:rsidP="00BA5411">
            <w:pPr>
              <w:jc w:val="center"/>
              <w:rPr>
                <w:sz w:val="20"/>
                <w:szCs w:val="20"/>
              </w:rPr>
            </w:pPr>
          </w:p>
        </w:tc>
        <w:tc>
          <w:tcPr>
            <w:tcW w:w="1417" w:type="dxa"/>
            <w:tcBorders>
              <w:top w:val="nil"/>
              <w:left w:val="nil"/>
              <w:bottom w:val="nil"/>
              <w:right w:val="nil"/>
            </w:tcBorders>
            <w:shd w:val="clear" w:color="auto" w:fill="auto"/>
            <w:hideMark/>
          </w:tcPr>
          <w:p w:rsidR="00357DE5" w:rsidRDefault="00357DE5" w:rsidP="00BA5411">
            <w:pPr>
              <w:jc w:val="center"/>
              <w:rPr>
                <w:sz w:val="20"/>
                <w:szCs w:val="20"/>
              </w:rPr>
            </w:pPr>
          </w:p>
        </w:tc>
        <w:tc>
          <w:tcPr>
            <w:tcW w:w="1437" w:type="dxa"/>
            <w:tcBorders>
              <w:top w:val="nil"/>
              <w:left w:val="nil"/>
              <w:bottom w:val="nil"/>
              <w:right w:val="nil"/>
            </w:tcBorders>
            <w:shd w:val="clear" w:color="auto" w:fill="auto"/>
            <w:noWrap/>
            <w:hideMark/>
          </w:tcPr>
          <w:p w:rsidR="00357DE5" w:rsidRDefault="00357DE5" w:rsidP="00BA5411">
            <w:pPr>
              <w:jc w:val="center"/>
              <w:rPr>
                <w:sz w:val="20"/>
                <w:szCs w:val="20"/>
              </w:rPr>
            </w:pPr>
          </w:p>
        </w:tc>
        <w:tc>
          <w:tcPr>
            <w:tcW w:w="1159" w:type="dxa"/>
            <w:tcBorders>
              <w:top w:val="nil"/>
              <w:left w:val="nil"/>
              <w:bottom w:val="nil"/>
              <w:right w:val="nil"/>
            </w:tcBorders>
            <w:shd w:val="clear" w:color="auto" w:fill="auto"/>
            <w:noWrap/>
            <w:vAlign w:val="center"/>
            <w:hideMark/>
          </w:tcPr>
          <w:p w:rsidR="00357DE5" w:rsidRDefault="00357DE5" w:rsidP="00BA5411">
            <w:pPr>
              <w:jc w:val="center"/>
              <w:rPr>
                <w:sz w:val="20"/>
                <w:szCs w:val="20"/>
              </w:rPr>
            </w:pPr>
          </w:p>
        </w:tc>
      </w:tr>
      <w:tr w:rsidR="00357DE5" w:rsidTr="00BA5411">
        <w:trPr>
          <w:trHeight w:val="435"/>
        </w:trPr>
        <w:tc>
          <w:tcPr>
            <w:tcW w:w="488" w:type="dxa"/>
            <w:tcBorders>
              <w:top w:val="nil"/>
              <w:left w:val="nil"/>
              <w:bottom w:val="nil"/>
              <w:right w:val="nil"/>
            </w:tcBorders>
            <w:shd w:val="clear" w:color="auto" w:fill="auto"/>
            <w:noWrap/>
            <w:hideMark/>
          </w:tcPr>
          <w:p w:rsidR="00357DE5" w:rsidRDefault="00357DE5" w:rsidP="00BA5411">
            <w:pPr>
              <w:rPr>
                <w:sz w:val="20"/>
                <w:szCs w:val="20"/>
              </w:rPr>
            </w:pPr>
          </w:p>
        </w:tc>
        <w:tc>
          <w:tcPr>
            <w:tcW w:w="1385" w:type="dxa"/>
            <w:tcBorders>
              <w:top w:val="nil"/>
              <w:left w:val="nil"/>
              <w:bottom w:val="nil"/>
              <w:right w:val="nil"/>
            </w:tcBorders>
            <w:shd w:val="clear" w:color="auto" w:fill="auto"/>
            <w:noWrap/>
            <w:hideMark/>
          </w:tcPr>
          <w:p w:rsidR="00357DE5" w:rsidRDefault="00357DE5" w:rsidP="00BA5411">
            <w:pPr>
              <w:jc w:val="center"/>
              <w:rPr>
                <w:sz w:val="20"/>
                <w:szCs w:val="20"/>
              </w:rPr>
            </w:pPr>
          </w:p>
        </w:tc>
        <w:tc>
          <w:tcPr>
            <w:tcW w:w="3039" w:type="dxa"/>
            <w:tcBorders>
              <w:top w:val="nil"/>
              <w:left w:val="nil"/>
              <w:bottom w:val="nil"/>
              <w:right w:val="nil"/>
            </w:tcBorders>
            <w:shd w:val="clear" w:color="auto" w:fill="auto"/>
            <w:hideMark/>
          </w:tcPr>
          <w:p w:rsidR="00357DE5" w:rsidRDefault="00357DE5" w:rsidP="00BA5411">
            <w:pPr>
              <w:jc w:val="center"/>
              <w:rPr>
                <w:rFonts w:ascii="Arial Armenian" w:hAnsi="Arial Armenian" w:cs="Arial"/>
                <w:b/>
                <w:bCs/>
                <w:sz w:val="20"/>
                <w:szCs w:val="20"/>
              </w:rPr>
            </w:pPr>
            <w:r>
              <w:rPr>
                <w:rFonts w:ascii="Calibri" w:hAnsi="Calibri" w:cs="Calibri"/>
                <w:b/>
                <w:bCs/>
                <w:sz w:val="20"/>
                <w:szCs w:val="20"/>
              </w:rPr>
              <w:t>Сметная</w:t>
            </w:r>
            <w:r>
              <w:rPr>
                <w:rFonts w:ascii="Arial Armenian" w:hAnsi="Arial Armenian" w:cs="Arial"/>
                <w:b/>
                <w:bCs/>
                <w:sz w:val="20"/>
                <w:szCs w:val="20"/>
              </w:rPr>
              <w:t xml:space="preserve"> </w:t>
            </w:r>
            <w:r>
              <w:rPr>
                <w:rFonts w:ascii="Calibri" w:hAnsi="Calibri" w:cs="Calibri"/>
                <w:b/>
                <w:bCs/>
                <w:sz w:val="20"/>
                <w:szCs w:val="20"/>
              </w:rPr>
              <w:t>цена</w:t>
            </w:r>
          </w:p>
        </w:tc>
        <w:tc>
          <w:tcPr>
            <w:tcW w:w="1437" w:type="dxa"/>
            <w:tcBorders>
              <w:top w:val="nil"/>
              <w:left w:val="nil"/>
              <w:bottom w:val="nil"/>
              <w:right w:val="nil"/>
            </w:tcBorders>
            <w:shd w:val="clear" w:color="auto" w:fill="auto"/>
            <w:hideMark/>
          </w:tcPr>
          <w:p w:rsidR="00357DE5" w:rsidRDefault="00357DE5" w:rsidP="00BA5411">
            <w:pPr>
              <w:jc w:val="center"/>
              <w:rPr>
                <w:rFonts w:ascii="Arial Armenian" w:hAnsi="Arial Armenian" w:cs="Arial"/>
                <w:b/>
                <w:bCs/>
                <w:sz w:val="20"/>
                <w:szCs w:val="20"/>
              </w:rPr>
            </w:pPr>
          </w:p>
        </w:tc>
        <w:tc>
          <w:tcPr>
            <w:tcW w:w="1118" w:type="dxa"/>
            <w:tcBorders>
              <w:top w:val="nil"/>
              <w:left w:val="nil"/>
              <w:bottom w:val="nil"/>
              <w:right w:val="nil"/>
            </w:tcBorders>
            <w:shd w:val="clear" w:color="auto" w:fill="auto"/>
            <w:hideMark/>
          </w:tcPr>
          <w:p w:rsidR="00357DE5" w:rsidRDefault="00357DE5" w:rsidP="00BA5411">
            <w:pPr>
              <w:jc w:val="center"/>
              <w:rPr>
                <w:sz w:val="20"/>
                <w:szCs w:val="20"/>
              </w:rPr>
            </w:pPr>
          </w:p>
        </w:tc>
        <w:tc>
          <w:tcPr>
            <w:tcW w:w="1417" w:type="dxa"/>
            <w:tcBorders>
              <w:top w:val="nil"/>
              <w:left w:val="nil"/>
              <w:bottom w:val="nil"/>
              <w:right w:val="nil"/>
            </w:tcBorders>
            <w:shd w:val="clear" w:color="auto" w:fill="auto"/>
            <w:noWrap/>
            <w:hideMark/>
          </w:tcPr>
          <w:p w:rsidR="00357DE5" w:rsidRDefault="00357DE5" w:rsidP="00BA5411">
            <w:pPr>
              <w:jc w:val="center"/>
              <w:rPr>
                <w:sz w:val="20"/>
                <w:szCs w:val="20"/>
              </w:rPr>
            </w:pPr>
          </w:p>
        </w:tc>
        <w:tc>
          <w:tcPr>
            <w:tcW w:w="1437" w:type="dxa"/>
            <w:tcBorders>
              <w:top w:val="nil"/>
              <w:left w:val="nil"/>
              <w:bottom w:val="nil"/>
              <w:right w:val="nil"/>
            </w:tcBorders>
            <w:shd w:val="clear" w:color="auto" w:fill="auto"/>
            <w:noWrap/>
            <w:hideMark/>
          </w:tcPr>
          <w:p w:rsidR="00357DE5" w:rsidRDefault="00357DE5" w:rsidP="00BA5411">
            <w:pPr>
              <w:jc w:val="center"/>
              <w:rPr>
                <w:sz w:val="20"/>
                <w:szCs w:val="20"/>
              </w:rPr>
            </w:pPr>
          </w:p>
        </w:tc>
        <w:tc>
          <w:tcPr>
            <w:tcW w:w="1159" w:type="dxa"/>
            <w:tcBorders>
              <w:top w:val="nil"/>
              <w:left w:val="nil"/>
              <w:bottom w:val="nil"/>
              <w:right w:val="nil"/>
            </w:tcBorders>
            <w:shd w:val="clear" w:color="auto" w:fill="auto"/>
            <w:noWrap/>
            <w:vAlign w:val="center"/>
            <w:hideMark/>
          </w:tcPr>
          <w:p w:rsidR="00357DE5" w:rsidRDefault="00357DE5" w:rsidP="00BA5411">
            <w:pPr>
              <w:jc w:val="center"/>
              <w:rPr>
                <w:sz w:val="20"/>
                <w:szCs w:val="20"/>
              </w:rPr>
            </w:pPr>
          </w:p>
        </w:tc>
      </w:tr>
    </w:tbl>
    <w:p w:rsidR="00357DE5" w:rsidRPr="009F3DC7" w:rsidRDefault="00357DE5" w:rsidP="00357DE5">
      <w:pPr>
        <w:widowControl w:val="0"/>
        <w:spacing w:after="160" w:line="360" w:lineRule="auto"/>
        <w:rPr>
          <w:rFonts w:ascii="GHEA Grapalat" w:hAnsi="GHEA Grapalat"/>
          <w:i/>
        </w:rPr>
      </w:pPr>
      <w:r w:rsidRPr="00F67F49">
        <w:rPr>
          <w:rFonts w:ascii="GHEA Grapalat" w:hAnsi="GHEA Grapalat"/>
        </w:rPr>
        <w:t>* Подрядчик выполняет работы по адресу РА Котайкская область, деревня Гарни, Ерджанян 2</w:t>
      </w:r>
    </w:p>
    <w:tbl>
      <w:tblPr>
        <w:tblW w:w="9639" w:type="dxa"/>
        <w:jc w:val="center"/>
        <w:tblLayout w:type="fixed"/>
        <w:tblLook w:val="0000" w:firstRow="0" w:lastRow="0" w:firstColumn="0" w:lastColumn="0" w:noHBand="0" w:noVBand="0"/>
      </w:tblPr>
      <w:tblGrid>
        <w:gridCol w:w="4536"/>
        <w:gridCol w:w="760"/>
        <w:gridCol w:w="4343"/>
      </w:tblGrid>
      <w:tr w:rsidR="00357DE5" w:rsidRPr="009F3DC7" w:rsidTr="00BA5411">
        <w:trPr>
          <w:jc w:val="center"/>
        </w:trPr>
        <w:tc>
          <w:tcPr>
            <w:tcW w:w="4536" w:type="dxa"/>
          </w:tcPr>
          <w:p w:rsidR="00357DE5" w:rsidRPr="009F3DC7" w:rsidRDefault="00357DE5" w:rsidP="00BA5411">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357DE5" w:rsidRPr="008C1A9F" w:rsidRDefault="00357DE5" w:rsidP="00BA5411">
            <w:pPr>
              <w:widowControl w:val="0"/>
              <w:ind w:firstLine="34"/>
              <w:jc w:val="center"/>
              <w:rPr>
                <w:rFonts w:ascii="GHEA Grapalat" w:hAnsi="GHEA Grapalat"/>
                <w:lang w:val="en-US"/>
              </w:rPr>
            </w:pPr>
            <w:r>
              <w:rPr>
                <w:rFonts w:ascii="GHEA Grapalat" w:hAnsi="GHEA Grapalat"/>
                <w:lang w:val="en-US"/>
              </w:rPr>
              <w:t>_______________________</w:t>
            </w:r>
          </w:p>
          <w:p w:rsidR="00357DE5" w:rsidRPr="008C1A9F" w:rsidRDefault="00357DE5" w:rsidP="00BA5411">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357DE5" w:rsidRPr="009F3DC7" w:rsidRDefault="00357DE5" w:rsidP="00BA5411">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357DE5" w:rsidRPr="009F3DC7" w:rsidRDefault="00357DE5" w:rsidP="00BA5411">
            <w:pPr>
              <w:widowControl w:val="0"/>
              <w:spacing w:after="160" w:line="360" w:lineRule="auto"/>
              <w:ind w:firstLine="34"/>
              <w:jc w:val="center"/>
              <w:rPr>
                <w:rFonts w:ascii="GHEA Grapalat" w:hAnsi="GHEA Grapalat"/>
              </w:rPr>
            </w:pPr>
          </w:p>
        </w:tc>
        <w:tc>
          <w:tcPr>
            <w:tcW w:w="4343" w:type="dxa"/>
          </w:tcPr>
          <w:p w:rsidR="00357DE5" w:rsidRPr="009F3DC7" w:rsidRDefault="00357DE5" w:rsidP="00BA5411">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357DE5" w:rsidRPr="008C1A9F" w:rsidRDefault="00357DE5" w:rsidP="00BA5411">
            <w:pPr>
              <w:widowControl w:val="0"/>
              <w:ind w:firstLine="34"/>
              <w:jc w:val="center"/>
              <w:rPr>
                <w:rFonts w:ascii="GHEA Grapalat" w:hAnsi="GHEA Grapalat"/>
                <w:lang w:val="en-US"/>
              </w:rPr>
            </w:pPr>
            <w:r>
              <w:rPr>
                <w:rFonts w:ascii="GHEA Grapalat" w:hAnsi="GHEA Grapalat"/>
                <w:lang w:val="en-US"/>
              </w:rPr>
              <w:t>___________________</w:t>
            </w:r>
          </w:p>
          <w:p w:rsidR="00357DE5" w:rsidRPr="008C1A9F" w:rsidRDefault="00357DE5" w:rsidP="00BA5411">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357DE5" w:rsidRPr="009F3DC7" w:rsidRDefault="00357DE5" w:rsidP="00BA5411">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rPr>
          <w:rFonts w:ascii="GHEA Grapalat" w:hAnsi="GHEA Grapalat"/>
          <w:i/>
        </w:rPr>
      </w:pPr>
    </w:p>
    <w:p w:rsidR="00357DE5" w:rsidRDefault="00357DE5" w:rsidP="00BB28C8">
      <w:pPr>
        <w:rPr>
          <w:rFonts w:ascii="GHEA Grapalat" w:hAnsi="GHEA Grapalat"/>
          <w:i/>
        </w:rPr>
      </w:pPr>
    </w:p>
    <w:p w:rsidR="00357DE5" w:rsidRDefault="00357DE5" w:rsidP="00BB28C8">
      <w:pPr>
        <w:rPr>
          <w:rFonts w:ascii="GHEA Grapalat" w:hAnsi="GHEA Grapalat"/>
          <w:i/>
        </w:rPr>
      </w:pPr>
    </w:p>
    <w:p w:rsidR="00357DE5" w:rsidRDefault="00357DE5" w:rsidP="00BB28C8">
      <w:pPr>
        <w:rPr>
          <w:rFonts w:ascii="GHEA Grapalat" w:hAnsi="GHEA Grapalat"/>
          <w:i/>
        </w:rPr>
      </w:pPr>
    </w:p>
    <w:p w:rsidR="00357DE5" w:rsidRDefault="00357DE5" w:rsidP="00BB28C8">
      <w:pPr>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357DE5" w:rsidRPr="009F3DC7" w:rsidRDefault="00357DE5" w:rsidP="00357DE5">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357DE5" w:rsidRPr="009F3DC7" w:rsidRDefault="00357DE5" w:rsidP="00357DE5">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Pr="003D5D8A">
        <w:rPr>
          <w:rFonts w:ascii="GHEA Grapalat" w:hAnsi="GHEA Grapalat"/>
          <w:b/>
          <w:i/>
        </w:rPr>
        <w:t xml:space="preserve"> </w:t>
      </w:r>
      <w:r w:rsidRPr="00D20F52">
        <w:rPr>
          <w:rFonts w:ascii="GHEA Grapalat" w:hAnsi="GHEA Grapalat"/>
          <w:b/>
        </w:rPr>
        <w:t>Установка устройств освещения дороги в о</w:t>
      </w:r>
      <w:r>
        <w:rPr>
          <w:rFonts w:ascii="GHEA Grapalat" w:hAnsi="GHEA Grapalat"/>
          <w:b/>
        </w:rPr>
        <w:t>бщине Гарни Котайкской области</w:t>
      </w:r>
      <w:r w:rsidRPr="009044F1">
        <w:rPr>
          <w:rFonts w:ascii="GHEA Grapalat" w:hAnsi="GHEA Grapalat"/>
        </w:rPr>
        <w:t xml:space="preserve"> </w:t>
      </w:r>
      <w:r w:rsidRPr="009F3DC7">
        <w:rPr>
          <w:rFonts w:ascii="GHEA Grapalat" w:hAnsi="GHEA Grapala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760"/>
      </w:tblGrid>
      <w:tr w:rsidR="00357DE5" w:rsidRPr="009F3DC7" w:rsidTr="00BA5411">
        <w:trPr>
          <w:cantSplit/>
          <w:jc w:val="center"/>
        </w:trPr>
        <w:tc>
          <w:tcPr>
            <w:tcW w:w="816" w:type="dxa"/>
            <w:vMerge w:val="restart"/>
            <w:vAlign w:val="center"/>
          </w:tcPr>
          <w:p w:rsidR="00357DE5" w:rsidRPr="00517562" w:rsidRDefault="00357DE5" w:rsidP="00BA5411">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357DE5" w:rsidRPr="00517562" w:rsidRDefault="00357DE5" w:rsidP="00BA5411">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357DE5" w:rsidRPr="00517562" w:rsidRDefault="00357DE5" w:rsidP="00BA5411">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976" w:type="dxa"/>
            <w:gridSpan w:val="2"/>
            <w:vAlign w:val="center"/>
          </w:tcPr>
          <w:p w:rsidR="00357DE5" w:rsidRPr="00517562" w:rsidRDefault="00357DE5" w:rsidP="00BA5411">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17"/>
              <w:t>**</w:t>
            </w:r>
          </w:p>
        </w:tc>
      </w:tr>
      <w:tr w:rsidR="00357DE5" w:rsidRPr="009F3DC7" w:rsidTr="00BA5411">
        <w:trPr>
          <w:cantSplit/>
          <w:trHeight w:val="586"/>
          <w:jc w:val="center"/>
        </w:trPr>
        <w:tc>
          <w:tcPr>
            <w:tcW w:w="816" w:type="dxa"/>
            <w:vMerge/>
            <w:vAlign w:val="center"/>
          </w:tcPr>
          <w:p w:rsidR="00357DE5" w:rsidRPr="00517562" w:rsidRDefault="00357DE5" w:rsidP="00BA5411">
            <w:pPr>
              <w:widowControl w:val="0"/>
              <w:spacing w:after="120"/>
              <w:jc w:val="both"/>
              <w:rPr>
                <w:rFonts w:ascii="GHEA Grapalat" w:hAnsi="GHEA Grapalat"/>
                <w:sz w:val="20"/>
                <w:szCs w:val="20"/>
              </w:rPr>
            </w:pPr>
          </w:p>
        </w:tc>
        <w:tc>
          <w:tcPr>
            <w:tcW w:w="4962" w:type="dxa"/>
            <w:vMerge/>
          </w:tcPr>
          <w:p w:rsidR="00357DE5" w:rsidRPr="00517562" w:rsidRDefault="00357DE5" w:rsidP="00BA5411">
            <w:pPr>
              <w:widowControl w:val="0"/>
              <w:spacing w:after="120"/>
              <w:rPr>
                <w:rFonts w:ascii="GHEA Grapalat" w:hAnsi="GHEA Grapalat"/>
                <w:sz w:val="20"/>
                <w:szCs w:val="20"/>
              </w:rPr>
            </w:pPr>
          </w:p>
        </w:tc>
        <w:tc>
          <w:tcPr>
            <w:tcW w:w="1216" w:type="dxa"/>
            <w:vAlign w:val="center"/>
          </w:tcPr>
          <w:p w:rsidR="00357DE5" w:rsidRPr="00517562" w:rsidRDefault="00357DE5" w:rsidP="00BA5411">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760" w:type="dxa"/>
            <w:vAlign w:val="center"/>
          </w:tcPr>
          <w:p w:rsidR="00357DE5" w:rsidRPr="00517562" w:rsidRDefault="00357DE5" w:rsidP="00BA5411">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357DE5" w:rsidRPr="009F3DC7" w:rsidTr="00BA5411">
        <w:trPr>
          <w:trHeight w:val="586"/>
          <w:jc w:val="center"/>
        </w:trPr>
        <w:tc>
          <w:tcPr>
            <w:tcW w:w="816" w:type="dxa"/>
            <w:vAlign w:val="center"/>
          </w:tcPr>
          <w:p w:rsidR="00357DE5" w:rsidRPr="00517562" w:rsidRDefault="00357DE5" w:rsidP="00BA5411">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357DE5" w:rsidRPr="00517562" w:rsidRDefault="00357DE5" w:rsidP="00BA5411">
            <w:pPr>
              <w:widowControl w:val="0"/>
              <w:spacing w:after="120"/>
              <w:rPr>
                <w:rFonts w:ascii="GHEA Grapalat" w:hAnsi="GHEA Grapalat"/>
                <w:sz w:val="20"/>
                <w:szCs w:val="20"/>
              </w:rPr>
            </w:pPr>
            <w:r w:rsidRPr="00D20F52">
              <w:rPr>
                <w:rFonts w:ascii="GHEA Grapalat" w:hAnsi="GHEA Grapalat"/>
                <w:b/>
              </w:rPr>
              <w:t>Установка устройств освещения дороги в о</w:t>
            </w:r>
            <w:r>
              <w:rPr>
                <w:rFonts w:ascii="GHEA Grapalat" w:hAnsi="GHEA Grapalat"/>
                <w:b/>
              </w:rPr>
              <w:t>бщине Гарни Котайкской области</w:t>
            </w:r>
          </w:p>
        </w:tc>
        <w:tc>
          <w:tcPr>
            <w:tcW w:w="1216" w:type="dxa"/>
            <w:vAlign w:val="center"/>
          </w:tcPr>
          <w:p w:rsidR="00357DE5" w:rsidRPr="00517562" w:rsidRDefault="00357DE5" w:rsidP="00BA5411">
            <w:pPr>
              <w:widowControl w:val="0"/>
              <w:spacing w:after="120"/>
              <w:jc w:val="center"/>
              <w:rPr>
                <w:rFonts w:ascii="GHEA Grapalat" w:hAnsi="GHEA Grapalat"/>
                <w:sz w:val="20"/>
                <w:szCs w:val="20"/>
              </w:rPr>
            </w:pPr>
            <w:r w:rsidRPr="003D5D8A">
              <w:rPr>
                <w:rFonts w:ascii="GHEA Grapalat" w:hAnsi="GHEA Grapalat"/>
                <w:sz w:val="20"/>
                <w:szCs w:val="20"/>
              </w:rPr>
              <w:t>с даты вступления в силу соглашения</w:t>
            </w:r>
          </w:p>
        </w:tc>
        <w:tc>
          <w:tcPr>
            <w:tcW w:w="1760" w:type="dxa"/>
            <w:vAlign w:val="center"/>
          </w:tcPr>
          <w:p w:rsidR="00357DE5" w:rsidRPr="00B17B3E" w:rsidRDefault="00357DE5" w:rsidP="00BA5411">
            <w:pPr>
              <w:widowControl w:val="0"/>
              <w:spacing w:after="120"/>
              <w:jc w:val="center"/>
              <w:rPr>
                <w:rFonts w:ascii="GHEA Grapalat" w:hAnsi="GHEA Grapalat"/>
                <w:sz w:val="20"/>
                <w:szCs w:val="20"/>
              </w:rPr>
            </w:pPr>
            <w:r w:rsidRPr="00B17B3E">
              <w:rPr>
                <w:rFonts w:ascii="GHEA Grapalat" w:hAnsi="GHEA Grapalat"/>
                <w:sz w:val="20"/>
                <w:szCs w:val="20"/>
              </w:rPr>
              <w:t>60 календарных дней</w:t>
            </w:r>
          </w:p>
        </w:tc>
      </w:tr>
      <w:tr w:rsidR="00357DE5" w:rsidRPr="009F3DC7" w:rsidTr="00BA5411">
        <w:trPr>
          <w:cantSplit/>
          <w:trHeight w:val="586"/>
          <w:jc w:val="center"/>
        </w:trPr>
        <w:tc>
          <w:tcPr>
            <w:tcW w:w="5778" w:type="dxa"/>
            <w:gridSpan w:val="2"/>
            <w:vAlign w:val="center"/>
          </w:tcPr>
          <w:p w:rsidR="00357DE5" w:rsidRPr="00517562" w:rsidRDefault="00357DE5" w:rsidP="00BA5411">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357DE5" w:rsidRPr="00517562" w:rsidRDefault="00357DE5" w:rsidP="00BA5411">
            <w:pPr>
              <w:widowControl w:val="0"/>
              <w:spacing w:after="120"/>
              <w:jc w:val="center"/>
              <w:rPr>
                <w:rFonts w:ascii="GHEA Grapalat" w:hAnsi="GHEA Grapalat"/>
                <w:b/>
                <w:sz w:val="20"/>
                <w:szCs w:val="20"/>
              </w:rPr>
            </w:pPr>
            <w:r w:rsidRPr="003D5D8A">
              <w:rPr>
                <w:rFonts w:ascii="GHEA Grapalat" w:hAnsi="GHEA Grapalat"/>
                <w:b/>
                <w:sz w:val="20"/>
                <w:szCs w:val="20"/>
              </w:rPr>
              <w:t>с даты вступления в силу соглашения</w:t>
            </w:r>
          </w:p>
        </w:tc>
        <w:tc>
          <w:tcPr>
            <w:tcW w:w="1760" w:type="dxa"/>
            <w:vAlign w:val="center"/>
          </w:tcPr>
          <w:p w:rsidR="00357DE5" w:rsidRPr="00B17B3E" w:rsidRDefault="00357DE5" w:rsidP="00BA5411">
            <w:pPr>
              <w:widowControl w:val="0"/>
              <w:spacing w:after="120"/>
              <w:jc w:val="center"/>
              <w:rPr>
                <w:rFonts w:ascii="GHEA Grapalat" w:hAnsi="GHEA Grapalat"/>
                <w:b/>
                <w:sz w:val="20"/>
                <w:szCs w:val="20"/>
              </w:rPr>
            </w:pPr>
            <w:r w:rsidRPr="00B17B3E">
              <w:rPr>
                <w:rFonts w:ascii="GHEA Grapalat" w:hAnsi="GHEA Grapalat"/>
                <w:b/>
                <w:sz w:val="20"/>
                <w:szCs w:val="20"/>
              </w:rPr>
              <w:t>60 календарных дней</w:t>
            </w:r>
          </w:p>
        </w:tc>
      </w:tr>
    </w:tbl>
    <w:p w:rsidR="00357DE5" w:rsidRPr="009F3DC7" w:rsidRDefault="00357DE5" w:rsidP="00357DE5">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57DE5" w:rsidRPr="009F3DC7" w:rsidTr="00BA5411">
        <w:trPr>
          <w:jc w:val="center"/>
        </w:trPr>
        <w:tc>
          <w:tcPr>
            <w:tcW w:w="4536" w:type="dxa"/>
          </w:tcPr>
          <w:p w:rsidR="00357DE5" w:rsidRPr="009F3DC7" w:rsidRDefault="00357DE5" w:rsidP="00BA541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357DE5" w:rsidRPr="00517562" w:rsidRDefault="00357DE5" w:rsidP="00BA5411">
            <w:pPr>
              <w:widowControl w:val="0"/>
              <w:jc w:val="center"/>
              <w:rPr>
                <w:rFonts w:ascii="GHEA Grapalat" w:hAnsi="GHEA Grapalat"/>
                <w:lang w:val="en-US"/>
              </w:rPr>
            </w:pPr>
            <w:r>
              <w:rPr>
                <w:rFonts w:ascii="GHEA Grapalat" w:hAnsi="GHEA Grapalat"/>
                <w:lang w:val="en-US"/>
              </w:rPr>
              <w:t>______________________</w:t>
            </w:r>
          </w:p>
          <w:p w:rsidR="00357DE5" w:rsidRPr="00517562" w:rsidRDefault="00357DE5" w:rsidP="00BA541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357DE5" w:rsidRPr="009F3DC7" w:rsidRDefault="00357DE5" w:rsidP="00BA541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357DE5" w:rsidRPr="009F3DC7" w:rsidRDefault="00357DE5" w:rsidP="00BA5411">
            <w:pPr>
              <w:widowControl w:val="0"/>
              <w:spacing w:after="160" w:line="360" w:lineRule="auto"/>
              <w:jc w:val="center"/>
              <w:rPr>
                <w:rFonts w:ascii="GHEA Grapalat" w:hAnsi="GHEA Grapalat"/>
              </w:rPr>
            </w:pPr>
          </w:p>
        </w:tc>
        <w:tc>
          <w:tcPr>
            <w:tcW w:w="4343" w:type="dxa"/>
          </w:tcPr>
          <w:p w:rsidR="00357DE5" w:rsidRPr="009F3DC7" w:rsidRDefault="00357DE5" w:rsidP="00BA541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357DE5" w:rsidRPr="00517562" w:rsidRDefault="00357DE5" w:rsidP="00BA5411">
            <w:pPr>
              <w:widowControl w:val="0"/>
              <w:jc w:val="center"/>
              <w:rPr>
                <w:rFonts w:ascii="GHEA Grapalat" w:hAnsi="GHEA Grapalat"/>
                <w:lang w:val="en-US"/>
              </w:rPr>
            </w:pPr>
            <w:r>
              <w:rPr>
                <w:rFonts w:ascii="GHEA Grapalat" w:hAnsi="GHEA Grapalat"/>
                <w:lang w:val="en-US"/>
              </w:rPr>
              <w:t>_____________________</w:t>
            </w:r>
          </w:p>
          <w:p w:rsidR="00357DE5" w:rsidRPr="00517562" w:rsidRDefault="00357DE5" w:rsidP="00BA541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357DE5" w:rsidRPr="009F3DC7" w:rsidRDefault="00357DE5" w:rsidP="00BA5411">
            <w:pPr>
              <w:widowControl w:val="0"/>
              <w:spacing w:after="160" w:line="360" w:lineRule="auto"/>
              <w:jc w:val="center"/>
              <w:rPr>
                <w:rFonts w:ascii="GHEA Grapalat" w:hAnsi="GHEA Grapalat"/>
              </w:rPr>
            </w:pPr>
            <w:r w:rsidRPr="009F3DC7">
              <w:rPr>
                <w:rFonts w:ascii="GHEA Grapalat" w:hAnsi="GHEA Grapalat"/>
              </w:rPr>
              <w:t>М. П.</w:t>
            </w:r>
          </w:p>
        </w:tc>
      </w:tr>
    </w:tbl>
    <w:p w:rsidR="00357DE5" w:rsidRPr="009F3DC7" w:rsidRDefault="00357DE5" w:rsidP="00357DE5">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0B6F84">
              <w:rPr>
                <w:rFonts w:ascii="GHEA Grapalat" w:hAnsi="GHEA Grapalat"/>
                <w:sz w:val="14"/>
                <w:szCs w:val="16"/>
              </w:rPr>
              <w:t>20</w:t>
            </w:r>
            <w:bookmarkStart w:id="2" w:name="_GoBack"/>
            <w:bookmarkEnd w:id="2"/>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19"/>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0B6F84"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357DE5" w:rsidRPr="00685FDC" w:rsidTr="0091376D">
        <w:trPr>
          <w:cantSplit/>
          <w:trHeight w:val="1134"/>
          <w:jc w:val="center"/>
        </w:trPr>
        <w:tc>
          <w:tcPr>
            <w:tcW w:w="1259" w:type="dxa"/>
            <w:vAlign w:val="center"/>
          </w:tcPr>
          <w:p w:rsidR="00357DE5" w:rsidRPr="0014198B" w:rsidRDefault="00357DE5" w:rsidP="00357DE5">
            <w:pPr>
              <w:jc w:val="center"/>
              <w:rPr>
                <w:rFonts w:ascii="GHEA Grapalat" w:hAnsi="GHEA Grapalat"/>
                <w:sz w:val="16"/>
                <w:szCs w:val="16"/>
                <w:lang w:val="es-ES"/>
              </w:rPr>
            </w:pPr>
            <w:r w:rsidRPr="0014198B">
              <w:rPr>
                <w:rFonts w:ascii="GHEA Grapalat" w:hAnsi="GHEA Grapalat"/>
                <w:sz w:val="16"/>
                <w:szCs w:val="16"/>
                <w:lang w:val="es-ES"/>
              </w:rPr>
              <w:t>1</w:t>
            </w:r>
          </w:p>
        </w:tc>
        <w:tc>
          <w:tcPr>
            <w:tcW w:w="1238" w:type="dxa"/>
            <w:vAlign w:val="center"/>
          </w:tcPr>
          <w:p w:rsidR="00357DE5" w:rsidRDefault="00357DE5" w:rsidP="00357DE5">
            <w:pPr>
              <w:jc w:val="center"/>
              <w:rPr>
                <w:rFonts w:ascii="Arial Armenian" w:hAnsi="Arial Armenian" w:cs="Arial"/>
                <w:sz w:val="22"/>
                <w:szCs w:val="22"/>
              </w:rPr>
            </w:pPr>
            <w:r>
              <w:rPr>
                <w:rFonts w:ascii="Arial Armenian" w:hAnsi="Arial Armenian" w:cs="Arial"/>
                <w:sz w:val="22"/>
                <w:szCs w:val="22"/>
              </w:rPr>
              <w:t>45311138</w:t>
            </w:r>
          </w:p>
          <w:p w:rsidR="00357DE5" w:rsidRPr="0014198B" w:rsidRDefault="00357DE5" w:rsidP="00357DE5">
            <w:pPr>
              <w:jc w:val="center"/>
              <w:rPr>
                <w:rFonts w:ascii="Calibri" w:hAnsi="Calibri" w:cs="Arial"/>
                <w:sz w:val="16"/>
                <w:szCs w:val="16"/>
              </w:rPr>
            </w:pPr>
          </w:p>
        </w:tc>
        <w:tc>
          <w:tcPr>
            <w:tcW w:w="1019" w:type="dxa"/>
            <w:vAlign w:val="center"/>
          </w:tcPr>
          <w:p w:rsidR="00357DE5" w:rsidRPr="00357DE5" w:rsidRDefault="00357DE5" w:rsidP="00357DE5">
            <w:pPr>
              <w:widowControl w:val="0"/>
              <w:spacing w:after="120"/>
              <w:rPr>
                <w:rFonts w:ascii="GHEA Grapalat" w:hAnsi="GHEA Grapalat"/>
                <w:sz w:val="16"/>
                <w:szCs w:val="16"/>
              </w:rPr>
            </w:pPr>
            <w:r w:rsidRPr="00357DE5">
              <w:rPr>
                <w:rFonts w:ascii="GHEA Grapalat" w:hAnsi="GHEA Grapalat"/>
                <w:b/>
                <w:sz w:val="16"/>
                <w:szCs w:val="16"/>
              </w:rPr>
              <w:t>Установка устройств освещения дороги в общине Гарни Котайкской области</w:t>
            </w:r>
          </w:p>
        </w:tc>
        <w:tc>
          <w:tcPr>
            <w:tcW w:w="582" w:type="dxa"/>
            <w:vAlign w:val="center"/>
          </w:tcPr>
          <w:p w:rsidR="00357DE5" w:rsidRPr="00685FDC" w:rsidRDefault="00357DE5" w:rsidP="00357DE5">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357DE5" w:rsidRPr="00685FDC" w:rsidRDefault="00357DE5" w:rsidP="00357DE5">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357DE5" w:rsidRPr="00685FDC" w:rsidRDefault="00357DE5" w:rsidP="00357DE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357DE5" w:rsidRPr="00685FDC" w:rsidRDefault="00357DE5" w:rsidP="00357DE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357DE5" w:rsidRPr="00685FDC" w:rsidRDefault="00357DE5" w:rsidP="00357DE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357DE5" w:rsidRPr="00685FDC" w:rsidRDefault="00357DE5" w:rsidP="00357DE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357DE5" w:rsidRPr="00685FDC" w:rsidRDefault="00357DE5" w:rsidP="00357DE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357DE5" w:rsidRPr="00685FDC" w:rsidRDefault="00357DE5" w:rsidP="00357DE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357DE5" w:rsidRPr="00685FDC" w:rsidRDefault="00357DE5" w:rsidP="00357DE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357DE5" w:rsidRPr="00685FDC" w:rsidRDefault="00357DE5" w:rsidP="00357DE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357DE5" w:rsidRPr="004D60F6" w:rsidRDefault="00357DE5" w:rsidP="00357DE5">
            <w:pPr>
              <w:rPr>
                <w:rFonts w:ascii="GHEA Grapalat" w:hAnsi="GHEA Grapalat" w:cs="Arial"/>
                <w:sz w:val="16"/>
                <w:szCs w:val="16"/>
                <w:lang w:val="pt-BR"/>
              </w:rPr>
            </w:pPr>
            <w:r>
              <w:rPr>
                <w:rFonts w:ascii="GHEA Grapalat" w:hAnsi="GHEA Grapalat"/>
                <w:sz w:val="16"/>
                <w:szCs w:val="16"/>
                <w:lang w:val="hy-AM"/>
              </w:rPr>
              <w:t>100</w:t>
            </w:r>
            <w:r w:rsidRPr="004D60F6">
              <w:rPr>
                <w:rFonts w:ascii="GHEA Grapalat" w:hAnsi="GHEA Grapalat"/>
                <w:sz w:val="16"/>
                <w:szCs w:val="16"/>
                <w:lang w:val="pt-BR"/>
              </w:rPr>
              <w:t xml:space="preserve"> %</w:t>
            </w:r>
          </w:p>
        </w:tc>
        <w:tc>
          <w:tcPr>
            <w:tcW w:w="644" w:type="dxa"/>
            <w:vAlign w:val="center"/>
          </w:tcPr>
          <w:p w:rsidR="00357DE5" w:rsidRPr="004D60F6" w:rsidRDefault="00357DE5" w:rsidP="00357DE5">
            <w:pPr>
              <w:jc w:val="center"/>
              <w:rPr>
                <w:rFonts w:ascii="GHEA Grapalat" w:hAnsi="GHEA Grapalat" w:cs="Arial"/>
                <w:sz w:val="18"/>
                <w:szCs w:val="18"/>
                <w:lang w:val="pt-BR"/>
              </w:rPr>
            </w:pPr>
            <w:r w:rsidRPr="004D60F6">
              <w:rPr>
                <w:rFonts w:ascii="GHEA Grapalat" w:hAnsi="GHEA Grapalat"/>
                <w:sz w:val="16"/>
                <w:szCs w:val="16"/>
                <w:lang w:val="pt-BR"/>
              </w:rPr>
              <w:t>100 %</w:t>
            </w:r>
          </w:p>
        </w:tc>
        <w:tc>
          <w:tcPr>
            <w:tcW w:w="581" w:type="dxa"/>
            <w:vAlign w:val="center"/>
          </w:tcPr>
          <w:p w:rsidR="00357DE5" w:rsidRPr="004D60F6" w:rsidRDefault="00357DE5" w:rsidP="00357DE5">
            <w:pPr>
              <w:jc w:val="center"/>
              <w:rPr>
                <w:rFonts w:ascii="GHEA Grapalat" w:hAnsi="GHEA Grapalat" w:cs="Arial"/>
                <w:sz w:val="18"/>
                <w:szCs w:val="18"/>
                <w:lang w:val="pt-BR"/>
              </w:rPr>
            </w:pPr>
            <w:r w:rsidRPr="004D60F6">
              <w:rPr>
                <w:rFonts w:ascii="GHEA Grapalat" w:hAnsi="GHEA Grapalat"/>
                <w:sz w:val="16"/>
                <w:szCs w:val="16"/>
                <w:lang w:val="pt-BR"/>
              </w:rPr>
              <w:t>100 %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9"/>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E36" w:rsidRDefault="00AD1E36">
      <w:r>
        <w:separator/>
      </w:r>
    </w:p>
  </w:endnote>
  <w:endnote w:type="continuationSeparator" w:id="0">
    <w:p w:rsidR="00AD1E36" w:rsidRDefault="00AD1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F508E5" w:rsidRPr="003E450C" w:rsidRDefault="00F508E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B6F84">
          <w:rPr>
            <w:rFonts w:ascii="GHEA Grapalat" w:hAnsi="GHEA Grapalat"/>
            <w:noProof/>
            <w:sz w:val="24"/>
            <w:szCs w:val="24"/>
          </w:rPr>
          <w:t>74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E36" w:rsidRDefault="00AD1E36">
      <w:r>
        <w:separator/>
      </w:r>
    </w:p>
  </w:footnote>
  <w:footnote w:type="continuationSeparator" w:id="0">
    <w:p w:rsidR="00AD1E36" w:rsidRDefault="00AD1E36">
      <w:r>
        <w:continuationSeparator/>
      </w:r>
    </w:p>
  </w:footnote>
  <w:footnote w:id="1">
    <w:p w:rsidR="00F508E5" w:rsidRPr="00D3436F" w:rsidRDefault="00F508E5"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508E5" w:rsidRPr="000811C1" w:rsidRDefault="00F508E5">
      <w:pPr>
        <w:pStyle w:val="FootnoteText"/>
        <w:rPr>
          <w:rFonts w:asciiTheme="minorHAnsi" w:hAnsiTheme="minorHAnsi"/>
        </w:rPr>
      </w:pPr>
    </w:p>
  </w:footnote>
  <w:footnote w:id="2">
    <w:p w:rsidR="00F508E5" w:rsidRPr="00810F23" w:rsidRDefault="00F508E5">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3">
    <w:p w:rsidR="00F508E5" w:rsidRPr="00511966" w:rsidRDefault="00F508E5" w:rsidP="00C67FAB">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4">
    <w:p w:rsidR="00F508E5" w:rsidRPr="008E4439" w:rsidRDefault="00F508E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508E5" w:rsidRPr="000811C1" w:rsidRDefault="00F508E5" w:rsidP="0027573B">
      <w:pPr>
        <w:pStyle w:val="FootnoteText"/>
        <w:rPr>
          <w:rFonts w:ascii="Sylfaen" w:hAnsi="Sylfaen"/>
          <w:sz w:val="18"/>
          <w:szCs w:val="18"/>
        </w:rPr>
      </w:pPr>
    </w:p>
  </w:footnote>
  <w:footnote w:id="5">
    <w:p w:rsidR="00F508E5" w:rsidRPr="00A31673" w:rsidRDefault="00F508E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F508E5" w:rsidRPr="00810F23" w:rsidRDefault="00F508E5"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F508E5" w:rsidRPr="005F2C25" w:rsidRDefault="00F508E5">
      <w:pPr>
        <w:pStyle w:val="FootnoteText"/>
        <w:rPr>
          <w:rFonts w:ascii="Times New Roman" w:hAnsi="Times New Roman"/>
        </w:rPr>
      </w:pPr>
    </w:p>
  </w:footnote>
  <w:footnote w:id="7">
    <w:p w:rsidR="00C46052" w:rsidRDefault="00C46052" w:rsidP="00C46052">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46052" w:rsidRDefault="00C46052" w:rsidP="00C46052">
      <w:pPr>
        <w:pStyle w:val="FootnoteText"/>
        <w:rPr>
          <w:rFonts w:asciiTheme="minorHAnsi" w:hAnsiTheme="minorHAnsi"/>
          <w:lang w:val="af-ZA"/>
        </w:rPr>
      </w:pPr>
    </w:p>
  </w:footnote>
  <w:footnote w:id="8">
    <w:p w:rsidR="00C46052" w:rsidRPr="00990559" w:rsidRDefault="00C46052" w:rsidP="00C46052">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9">
    <w:p w:rsidR="00C46052" w:rsidRPr="00D3436F" w:rsidRDefault="00C46052" w:rsidP="00C46052">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C46052" w:rsidRPr="00D3436F" w:rsidRDefault="00C46052" w:rsidP="00C46052">
      <w:pPr>
        <w:pStyle w:val="FootnoteText"/>
        <w:rPr>
          <w:lang w:val="es-ES"/>
        </w:rPr>
      </w:pPr>
    </w:p>
  </w:footnote>
  <w:footnote w:id="10">
    <w:p w:rsidR="00F508E5" w:rsidRPr="008842CE" w:rsidRDefault="00F508E5" w:rsidP="003D2FE2">
      <w:pPr>
        <w:pStyle w:val="FootnoteText"/>
        <w:jc w:val="both"/>
      </w:pPr>
    </w:p>
  </w:footnote>
  <w:footnote w:id="11">
    <w:p w:rsidR="00F508E5" w:rsidRPr="008842CE" w:rsidRDefault="00F508E5" w:rsidP="000A214C">
      <w:pPr>
        <w:pStyle w:val="FootnoteText"/>
        <w:jc w:val="both"/>
      </w:pPr>
    </w:p>
  </w:footnote>
  <w:footnote w:id="12">
    <w:p w:rsidR="00F508E5" w:rsidRPr="00124BE9" w:rsidRDefault="00F508E5"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3">
    <w:p w:rsidR="00F508E5" w:rsidRPr="00124BE9" w:rsidRDefault="00F508E5"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F508E5" w:rsidRPr="00124BE9" w:rsidRDefault="00F508E5" w:rsidP="00BB28C8">
      <w:pPr>
        <w:pStyle w:val="FootnoteText"/>
        <w:widowControl w:val="0"/>
        <w:jc w:val="both"/>
        <w:rPr>
          <w:rFonts w:ascii="GHEA Grapalat" w:hAnsi="GHEA Grapalat"/>
          <w:lang w:val="hy-AM"/>
        </w:rPr>
      </w:pPr>
    </w:p>
  </w:footnote>
  <w:footnote w:id="14">
    <w:p w:rsidR="00F508E5" w:rsidRPr="00124BE9" w:rsidRDefault="00F508E5"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15">
    <w:p w:rsidR="00F508E5" w:rsidRPr="00124BE9" w:rsidRDefault="00F508E5"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6">
    <w:p w:rsidR="00F508E5" w:rsidRPr="00124BE9" w:rsidRDefault="00F508E5"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508E5" w:rsidRPr="001C4E24" w:rsidRDefault="00F508E5" w:rsidP="00BB28C8">
      <w:pPr>
        <w:pStyle w:val="FootnoteText"/>
        <w:rPr>
          <w:lang w:val="hy-AM"/>
        </w:rPr>
      </w:pPr>
    </w:p>
  </w:footnote>
  <w:footnote w:id="17">
    <w:p w:rsidR="00357DE5" w:rsidRPr="00124BE9" w:rsidRDefault="00357DE5" w:rsidP="00357DE5">
      <w:pPr>
        <w:pStyle w:val="FootnoteText"/>
        <w:widowControl w:val="0"/>
      </w:pPr>
    </w:p>
  </w:footnote>
  <w:footnote w:id="18">
    <w:p w:rsidR="00F508E5" w:rsidRPr="00124BE9" w:rsidRDefault="00F508E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w:t>
      </w:r>
      <w:r w:rsidR="00357DE5">
        <w:rPr>
          <w:rFonts w:ascii="GHEA Grapalat" w:hAnsi="GHEA Grapalat"/>
          <w:i/>
        </w:rPr>
        <w:t>я.</w:t>
      </w:r>
    </w:p>
  </w:footnote>
  <w:footnote w:id="19">
    <w:p w:rsidR="00F508E5" w:rsidRPr="00124BE9" w:rsidRDefault="00F508E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6F84"/>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DE5"/>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3982"/>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40D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1E36"/>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56EC"/>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052"/>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49BF"/>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6961"/>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08E5"/>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A60"/>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271D73"/>
  <w15:docId w15:val="{5321CE5E-AF44-4C45-8284-A2B9E418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8EE9F-A62E-47DE-9325-C6583014D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2085</TotalTime>
  <Pages>79</Pages>
  <Words>17536</Words>
  <Characters>99960</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1103</cp:revision>
  <cp:lastPrinted>2018-02-16T07:12:00Z</cp:lastPrinted>
  <dcterms:created xsi:type="dcterms:W3CDTF">2019-10-28T07:04:00Z</dcterms:created>
  <dcterms:modified xsi:type="dcterms:W3CDTF">2020-07-24T10:15:00Z</dcterms:modified>
</cp:coreProperties>
</file>